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20C4AB" w14:textId="77777777" w:rsidR="0017228F" w:rsidRPr="00FD5097" w:rsidRDefault="00D87577" w:rsidP="00FD5097">
      <w:pPr>
        <w:spacing w:after="0" w:line="276" w:lineRule="auto"/>
        <w:rPr>
          <w:rFonts w:ascii="Cambria" w:hAnsi="Cambria" w:cs="Arial"/>
          <w:sz w:val="24"/>
          <w:szCs w:val="24"/>
        </w:rPr>
      </w:pPr>
      <w:r w:rsidRPr="00FD5097">
        <w:rPr>
          <w:rFonts w:ascii="Cambria" w:hAnsi="Cambria" w:cs="Arial"/>
          <w:b/>
          <w:sz w:val="28"/>
          <w:szCs w:val="24"/>
        </w:rPr>
        <w:t>Author:</w:t>
      </w:r>
      <w:r w:rsidRPr="00FD5097">
        <w:rPr>
          <w:rFonts w:ascii="Cambria" w:hAnsi="Cambria" w:cs="Arial"/>
          <w:sz w:val="28"/>
          <w:szCs w:val="24"/>
        </w:rPr>
        <w:t xml:space="preserve"> </w:t>
      </w:r>
      <w:r w:rsidRPr="00FD5097">
        <w:rPr>
          <w:rFonts w:ascii="Cambria" w:hAnsi="Cambria" w:cs="Arial"/>
          <w:sz w:val="24"/>
          <w:szCs w:val="24"/>
        </w:rPr>
        <w:t>Jeff Salacup</w:t>
      </w:r>
    </w:p>
    <w:p w14:paraId="6525A797" w14:textId="77777777" w:rsidR="00D87577" w:rsidRDefault="00FD5097" w:rsidP="00FD5097">
      <w:pPr>
        <w:spacing w:after="0" w:line="276" w:lineRule="auto"/>
        <w:rPr>
          <w:rFonts w:ascii="Cambria" w:hAnsi="Cambria" w:cs="Arial"/>
          <w:sz w:val="24"/>
          <w:szCs w:val="24"/>
        </w:rPr>
      </w:pPr>
      <w:r w:rsidRPr="00FD5097">
        <w:rPr>
          <w:rFonts w:ascii="Cambria" w:hAnsi="Cambria" w:cs="Arial"/>
          <w:b/>
          <w:sz w:val="28"/>
          <w:szCs w:val="24"/>
        </w:rPr>
        <w:t xml:space="preserve">Earth Science Education </w:t>
      </w:r>
      <w:r w:rsidR="00D87577" w:rsidRPr="00FD5097">
        <w:rPr>
          <w:rFonts w:ascii="Cambria" w:hAnsi="Cambria" w:cs="Arial"/>
          <w:b/>
          <w:sz w:val="28"/>
          <w:szCs w:val="24"/>
        </w:rPr>
        <w:t>Title:</w:t>
      </w:r>
      <w:r w:rsidR="00D87577" w:rsidRPr="00FD5097">
        <w:rPr>
          <w:rFonts w:ascii="Cambria" w:hAnsi="Cambria" w:cs="Arial"/>
          <w:sz w:val="28"/>
          <w:szCs w:val="24"/>
        </w:rPr>
        <w:t xml:space="preserve"> </w:t>
      </w:r>
      <w:r w:rsidR="00D87577" w:rsidRPr="00FD5097">
        <w:rPr>
          <w:rFonts w:ascii="Cambria" w:hAnsi="Cambria" w:cs="Arial"/>
          <w:sz w:val="24"/>
          <w:szCs w:val="24"/>
        </w:rPr>
        <w:t>Purificatio</w:t>
      </w:r>
      <w:r w:rsidR="00D30B50" w:rsidRPr="00FD5097">
        <w:rPr>
          <w:rFonts w:ascii="Cambria" w:hAnsi="Cambria" w:cs="Arial"/>
          <w:sz w:val="24"/>
          <w:szCs w:val="24"/>
        </w:rPr>
        <w:t xml:space="preserve">n of </w:t>
      </w:r>
      <w:r>
        <w:rPr>
          <w:rFonts w:ascii="Cambria" w:hAnsi="Cambria" w:cs="Arial"/>
          <w:sz w:val="24"/>
          <w:szCs w:val="24"/>
        </w:rPr>
        <w:t>C</w:t>
      </w:r>
      <w:r w:rsidR="00D30B50" w:rsidRPr="00FD5097">
        <w:rPr>
          <w:rFonts w:ascii="Cambria" w:hAnsi="Cambria" w:cs="Arial"/>
          <w:sz w:val="24"/>
          <w:szCs w:val="24"/>
        </w:rPr>
        <w:t xml:space="preserve">omplex </w:t>
      </w:r>
      <w:r>
        <w:rPr>
          <w:rFonts w:ascii="Cambria" w:hAnsi="Cambria" w:cs="Arial"/>
          <w:sz w:val="24"/>
          <w:szCs w:val="24"/>
        </w:rPr>
        <w:t>O</w:t>
      </w:r>
      <w:r w:rsidR="00D30B50" w:rsidRPr="00FD5097">
        <w:rPr>
          <w:rFonts w:ascii="Cambria" w:hAnsi="Cambria" w:cs="Arial"/>
          <w:sz w:val="24"/>
          <w:szCs w:val="24"/>
        </w:rPr>
        <w:t xml:space="preserve">rganic </w:t>
      </w:r>
      <w:r>
        <w:rPr>
          <w:rFonts w:ascii="Cambria" w:hAnsi="Cambria" w:cs="Arial"/>
          <w:sz w:val="24"/>
          <w:szCs w:val="24"/>
        </w:rPr>
        <w:t>M</w:t>
      </w:r>
      <w:r w:rsidR="00D30B50" w:rsidRPr="00FD5097">
        <w:rPr>
          <w:rFonts w:ascii="Cambria" w:hAnsi="Cambria" w:cs="Arial"/>
          <w:sz w:val="24"/>
          <w:szCs w:val="24"/>
        </w:rPr>
        <w:t>ixtures: Column Chromatography</w:t>
      </w:r>
    </w:p>
    <w:p w14:paraId="709B3307" w14:textId="77777777" w:rsidR="00FD5097" w:rsidRPr="00FD5097" w:rsidRDefault="00FD5097" w:rsidP="00FD5097">
      <w:pPr>
        <w:spacing w:after="0" w:line="276" w:lineRule="auto"/>
        <w:rPr>
          <w:rFonts w:ascii="Cambria" w:hAnsi="Cambria" w:cs="Arial"/>
          <w:sz w:val="24"/>
          <w:szCs w:val="24"/>
        </w:rPr>
      </w:pPr>
    </w:p>
    <w:p w14:paraId="0D019852" w14:textId="77777777" w:rsidR="00D87577" w:rsidRPr="00FD5097" w:rsidRDefault="00D87577" w:rsidP="00FD5097">
      <w:pPr>
        <w:spacing w:after="0" w:line="276" w:lineRule="auto"/>
        <w:rPr>
          <w:rFonts w:ascii="Cambria" w:hAnsi="Cambria" w:cs="Arial"/>
          <w:b/>
          <w:sz w:val="28"/>
          <w:szCs w:val="24"/>
        </w:rPr>
      </w:pPr>
      <w:commentRangeStart w:id="0"/>
      <w:commentRangeStart w:id="1"/>
      <w:commentRangeStart w:id="2"/>
      <w:commentRangeStart w:id="3"/>
      <w:r w:rsidRPr="00FD5097">
        <w:rPr>
          <w:rFonts w:ascii="Cambria" w:hAnsi="Cambria" w:cs="Arial"/>
          <w:b/>
          <w:sz w:val="28"/>
          <w:szCs w:val="24"/>
        </w:rPr>
        <w:t>Overview:</w:t>
      </w:r>
      <w:commentRangeEnd w:id="0"/>
      <w:r w:rsidR="00AC716C">
        <w:rPr>
          <w:rStyle w:val="CommentReference"/>
        </w:rPr>
        <w:commentReference w:id="0"/>
      </w:r>
      <w:commentRangeEnd w:id="1"/>
      <w:r w:rsidR="00E14780">
        <w:rPr>
          <w:rStyle w:val="CommentReference"/>
        </w:rPr>
        <w:commentReference w:id="1"/>
      </w:r>
      <w:commentRangeEnd w:id="2"/>
      <w:r w:rsidR="00EC7C60">
        <w:rPr>
          <w:rStyle w:val="CommentReference"/>
        </w:rPr>
        <w:commentReference w:id="2"/>
      </w:r>
      <w:commentRangeEnd w:id="3"/>
      <w:r w:rsidR="00154D1F">
        <w:rPr>
          <w:rStyle w:val="CommentReference"/>
        </w:rPr>
        <w:commentReference w:id="3"/>
      </w:r>
    </w:p>
    <w:p w14:paraId="1326D16A" w14:textId="0296CA87" w:rsidR="000252E4" w:rsidRDefault="00D87577" w:rsidP="00FD5097">
      <w:pPr>
        <w:spacing w:after="0" w:line="276" w:lineRule="auto"/>
        <w:rPr>
          <w:ins w:id="4" w:author="Jeff Salacup" w:date="2015-07-06T12:42:00Z"/>
          <w:rFonts w:ascii="Cambria" w:hAnsi="Cambria" w:cs="Arial"/>
          <w:sz w:val="24"/>
          <w:szCs w:val="24"/>
        </w:rPr>
      </w:pPr>
      <w:r w:rsidRPr="00FD5097">
        <w:rPr>
          <w:rFonts w:ascii="Cambria" w:hAnsi="Cambria" w:cs="Arial"/>
          <w:sz w:val="24"/>
          <w:szCs w:val="24"/>
        </w:rPr>
        <w:t>The product of an organic solvent extraction, a total lipid extract (TLE), is often a complex mixture of hundred</w:t>
      </w:r>
      <w:r w:rsidR="003E78A3" w:rsidRPr="00FD5097">
        <w:rPr>
          <w:rFonts w:ascii="Cambria" w:hAnsi="Cambria" w:cs="Arial"/>
          <w:sz w:val="24"/>
          <w:szCs w:val="24"/>
        </w:rPr>
        <w:t>s</w:t>
      </w:r>
      <w:r w:rsidRPr="00FD5097">
        <w:rPr>
          <w:rFonts w:ascii="Cambria" w:hAnsi="Cambria" w:cs="Arial"/>
          <w:sz w:val="24"/>
          <w:szCs w:val="24"/>
        </w:rPr>
        <w:t>, if not thousands, of different compounds.</w:t>
      </w:r>
      <w:r w:rsidR="00977EE6" w:rsidRPr="00FD5097">
        <w:rPr>
          <w:rFonts w:ascii="Cambria" w:hAnsi="Cambria" w:cs="Arial"/>
          <w:sz w:val="24"/>
          <w:szCs w:val="24"/>
        </w:rPr>
        <w:t xml:space="preserve"> The researcher is often only intere</w:t>
      </w:r>
      <w:r w:rsidR="006D3799" w:rsidRPr="00FD5097">
        <w:rPr>
          <w:rFonts w:ascii="Cambria" w:hAnsi="Cambria" w:cs="Arial"/>
          <w:sz w:val="24"/>
          <w:szCs w:val="24"/>
        </w:rPr>
        <w:t>sted in a handful of compounds. The compounds of interest may belong to one of several class</w:t>
      </w:r>
      <w:r w:rsidR="00845CFF">
        <w:rPr>
          <w:rFonts w:ascii="Cambria" w:hAnsi="Cambria" w:cs="Arial"/>
          <w:sz w:val="24"/>
          <w:szCs w:val="24"/>
        </w:rPr>
        <w:t>es</w:t>
      </w:r>
      <w:r w:rsidR="006D3799" w:rsidRPr="00FD5097">
        <w:rPr>
          <w:rFonts w:ascii="Cambria" w:hAnsi="Cambria" w:cs="Arial"/>
          <w:sz w:val="24"/>
          <w:szCs w:val="24"/>
        </w:rPr>
        <w:t xml:space="preserve"> of compounds</w:t>
      </w:r>
      <w:r w:rsidR="00845CFF">
        <w:rPr>
          <w:rFonts w:ascii="Cambria" w:hAnsi="Cambria" w:cs="Arial"/>
          <w:sz w:val="24"/>
          <w:szCs w:val="24"/>
        </w:rPr>
        <w:t>,</w:t>
      </w:r>
      <w:r w:rsidR="006D3799" w:rsidRPr="00FD5097">
        <w:rPr>
          <w:rFonts w:ascii="Cambria" w:hAnsi="Cambria" w:cs="Arial"/>
          <w:sz w:val="24"/>
          <w:szCs w:val="24"/>
        </w:rPr>
        <w:t xml:space="preserve"> such as alkanes, ketones, alcohol</w:t>
      </w:r>
      <w:r w:rsidR="00FD5097">
        <w:rPr>
          <w:rFonts w:ascii="Cambria" w:hAnsi="Cambria" w:cs="Arial"/>
          <w:sz w:val="24"/>
          <w:szCs w:val="24"/>
        </w:rPr>
        <w:t>s, or acids (</w:t>
      </w:r>
      <w:r w:rsidR="00FD5097" w:rsidRPr="00FD5097">
        <w:rPr>
          <w:rFonts w:ascii="Cambria" w:hAnsi="Cambria" w:cs="Arial"/>
          <w:b/>
          <w:sz w:val="24"/>
          <w:szCs w:val="24"/>
        </w:rPr>
        <w:t>Figure</w:t>
      </w:r>
      <w:r w:rsidR="006D3799" w:rsidRPr="00FD5097">
        <w:rPr>
          <w:rFonts w:ascii="Cambria" w:hAnsi="Cambria" w:cs="Arial"/>
          <w:b/>
          <w:sz w:val="24"/>
          <w:szCs w:val="24"/>
        </w:rPr>
        <w:t xml:space="preserve"> 1</w:t>
      </w:r>
      <w:r w:rsidR="006D3799" w:rsidRPr="00FD5097">
        <w:rPr>
          <w:rFonts w:ascii="Cambria" w:hAnsi="Cambria" w:cs="Arial"/>
          <w:sz w:val="24"/>
          <w:szCs w:val="24"/>
        </w:rPr>
        <w:t>), and it may be useful to remove the compound classes to which it does not belong</w:t>
      </w:r>
      <w:ins w:id="5" w:author="Jeff Salacup" w:date="2015-07-06T12:39:00Z">
        <w:r w:rsidR="000252E4">
          <w:rPr>
            <w:rFonts w:ascii="Cambria" w:hAnsi="Cambria" w:cs="Arial"/>
            <w:sz w:val="24"/>
            <w:szCs w:val="24"/>
          </w:rPr>
          <w:t xml:space="preserve"> in order to get a clearer view</w:t>
        </w:r>
      </w:ins>
      <w:ins w:id="6" w:author="Jeff Salacup" w:date="2015-07-15T11:01:00Z">
        <w:r w:rsidR="006B6F3F">
          <w:rPr>
            <w:rFonts w:ascii="Cambria" w:hAnsi="Cambria" w:cs="Arial"/>
            <w:sz w:val="24"/>
            <w:szCs w:val="24"/>
          </w:rPr>
          <w:t xml:space="preserve"> of the compounds you are interested in</w:t>
        </w:r>
      </w:ins>
      <w:r w:rsidR="006D3799" w:rsidRPr="00FD5097">
        <w:rPr>
          <w:rFonts w:ascii="Cambria" w:hAnsi="Cambria" w:cs="Arial"/>
          <w:sz w:val="24"/>
          <w:szCs w:val="24"/>
        </w:rPr>
        <w:t xml:space="preserve">. </w:t>
      </w:r>
      <w:del w:id="7" w:author="Jeff Salacup" w:date="2015-07-06T12:39:00Z">
        <w:r w:rsidR="006D3799" w:rsidRPr="00FD5097" w:rsidDel="000252E4">
          <w:rPr>
            <w:rFonts w:ascii="Cambria" w:hAnsi="Cambria" w:cs="Arial"/>
            <w:sz w:val="24"/>
            <w:szCs w:val="24"/>
          </w:rPr>
          <w:delText>For example</w:delText>
        </w:r>
      </w:del>
      <w:ins w:id="8" w:author="Jeff Salacup" w:date="2015-07-06T12:39:00Z">
        <w:r w:rsidR="006B6F3F">
          <w:rPr>
            <w:rFonts w:ascii="Cambria" w:hAnsi="Cambria" w:cs="Arial"/>
            <w:sz w:val="24"/>
            <w:szCs w:val="24"/>
          </w:rPr>
          <w:t xml:space="preserve">For </w:t>
        </w:r>
        <w:r w:rsidR="000252E4">
          <w:rPr>
            <w:rFonts w:ascii="Cambria" w:hAnsi="Cambria" w:cs="Arial"/>
            <w:sz w:val="24"/>
            <w:szCs w:val="24"/>
          </w:rPr>
          <w:t>example</w:t>
        </w:r>
      </w:ins>
      <w:r w:rsidR="006D3799" w:rsidRPr="00FD5097">
        <w:rPr>
          <w:rFonts w:ascii="Cambria" w:hAnsi="Cambria" w:cs="Arial"/>
          <w:sz w:val="24"/>
          <w:szCs w:val="24"/>
        </w:rPr>
        <w:t>, a TLE may contain 1</w:t>
      </w:r>
      <w:r w:rsidR="00BF498E">
        <w:rPr>
          <w:rFonts w:ascii="Cambria" w:hAnsi="Cambria" w:cs="Arial"/>
          <w:sz w:val="24"/>
          <w:szCs w:val="24"/>
        </w:rPr>
        <w:t>,</w:t>
      </w:r>
      <w:r w:rsidR="006D3799" w:rsidRPr="00FD5097">
        <w:rPr>
          <w:rFonts w:ascii="Cambria" w:hAnsi="Cambria" w:cs="Arial"/>
          <w:sz w:val="24"/>
          <w:szCs w:val="24"/>
        </w:rPr>
        <w:t xml:space="preserve">000 compounds, </w:t>
      </w:r>
      <w:del w:id="9" w:author="Jeff Salacup" w:date="2015-07-15T11:02:00Z">
        <w:r w:rsidR="006D3799" w:rsidRPr="00FD5097" w:rsidDel="006B6F3F">
          <w:rPr>
            <w:rFonts w:ascii="Cambria" w:hAnsi="Cambria" w:cs="Arial"/>
            <w:sz w:val="24"/>
            <w:szCs w:val="24"/>
          </w:rPr>
          <w:delText>250 of which belong to each of these four compound classes</w:delText>
        </w:r>
      </w:del>
      <w:ins w:id="10" w:author="Jeff Salacup" w:date="2015-07-15T11:02:00Z">
        <w:r w:rsidR="006B6F3F">
          <w:rPr>
            <w:rFonts w:ascii="Cambria" w:hAnsi="Cambria" w:cs="Arial"/>
            <w:sz w:val="24"/>
            <w:szCs w:val="24"/>
          </w:rPr>
          <w:t>, but the Uk’37</w:t>
        </w:r>
      </w:ins>
      <w:ins w:id="11" w:author="Jeff Salacup" w:date="2015-07-15T11:03:00Z">
        <w:r w:rsidR="006B6F3F">
          <w:rPr>
            <w:rFonts w:ascii="Cambria" w:hAnsi="Cambria" w:cs="Arial"/>
            <w:sz w:val="24"/>
            <w:szCs w:val="24"/>
          </w:rPr>
          <w:t xml:space="preserve"> sea surface temperature proxy is based on only two compounds (alkenones) and the </w:t>
        </w:r>
      </w:ins>
      <w:ins w:id="12" w:author="Jeff Salacup" w:date="2015-07-15T11:07:00Z">
        <w:r w:rsidR="006B6F3F">
          <w:rPr>
            <w:rFonts w:ascii="Cambria" w:hAnsi="Cambria" w:cs="Arial"/>
            <w:sz w:val="24"/>
            <w:szCs w:val="24"/>
          </w:rPr>
          <w:t xml:space="preserve">TEX86 sea surface temperature proxy is </w:t>
        </w:r>
        <w:del w:id="13" w:author="Dennis McGonagle" w:date="2015-07-15T16:14:00Z">
          <w:r w:rsidR="006B6F3F" w:rsidDel="0083467D">
            <w:rPr>
              <w:rFonts w:ascii="Cambria" w:hAnsi="Cambria" w:cs="Arial"/>
              <w:sz w:val="24"/>
              <w:szCs w:val="24"/>
            </w:rPr>
            <w:delText xml:space="preserve">only </w:delText>
          </w:r>
        </w:del>
        <w:r w:rsidR="006B6F3F">
          <w:rPr>
            <w:rFonts w:ascii="Cambria" w:hAnsi="Cambria" w:cs="Arial"/>
            <w:sz w:val="24"/>
            <w:szCs w:val="24"/>
          </w:rPr>
          <w:t xml:space="preserve">based on </w:t>
        </w:r>
      </w:ins>
      <w:ins w:id="14" w:author="Dennis McGonagle" w:date="2015-07-15T16:14:00Z">
        <w:r w:rsidR="0083467D">
          <w:rPr>
            <w:rFonts w:ascii="Cambria" w:hAnsi="Cambria" w:cs="Arial"/>
            <w:sz w:val="24"/>
            <w:szCs w:val="24"/>
          </w:rPr>
          <w:t xml:space="preserve">only </w:t>
        </w:r>
      </w:ins>
      <w:ins w:id="15" w:author="Jeff Salacup" w:date="2015-07-15T11:07:00Z">
        <w:r w:rsidR="006B6F3F">
          <w:rPr>
            <w:rFonts w:ascii="Cambria" w:hAnsi="Cambria" w:cs="Arial"/>
            <w:sz w:val="24"/>
            <w:szCs w:val="24"/>
          </w:rPr>
          <w:t xml:space="preserve">four (glycerol </w:t>
        </w:r>
        <w:proofErr w:type="spellStart"/>
        <w:r w:rsidR="006B6F3F">
          <w:rPr>
            <w:rFonts w:ascii="Cambria" w:hAnsi="Cambria" w:cs="Arial"/>
            <w:sz w:val="24"/>
            <w:szCs w:val="24"/>
          </w:rPr>
          <w:t>dialkyl</w:t>
        </w:r>
        <w:proofErr w:type="spellEnd"/>
        <w:r w:rsidR="006B6F3F">
          <w:rPr>
            <w:rFonts w:ascii="Cambria" w:hAnsi="Cambria" w:cs="Arial"/>
            <w:sz w:val="24"/>
            <w:szCs w:val="24"/>
          </w:rPr>
          <w:t xml:space="preserve"> glycerol </w:t>
        </w:r>
        <w:proofErr w:type="spellStart"/>
        <w:r w:rsidR="006B6F3F">
          <w:rPr>
            <w:rFonts w:ascii="Cambria" w:hAnsi="Cambria" w:cs="Arial"/>
            <w:sz w:val="24"/>
            <w:szCs w:val="24"/>
          </w:rPr>
          <w:t>tetraethers</w:t>
        </w:r>
        <w:proofErr w:type="spellEnd"/>
        <w:r w:rsidR="006B6F3F">
          <w:rPr>
            <w:rFonts w:ascii="Cambria" w:hAnsi="Cambria" w:cs="Arial"/>
            <w:sz w:val="24"/>
            <w:szCs w:val="24"/>
          </w:rPr>
          <w:t>)</w:t>
        </w:r>
      </w:ins>
      <w:r w:rsidR="006D3799" w:rsidRPr="00FD5097">
        <w:rPr>
          <w:rFonts w:ascii="Cambria" w:hAnsi="Cambria" w:cs="Arial"/>
          <w:sz w:val="24"/>
          <w:szCs w:val="24"/>
        </w:rPr>
        <w:t xml:space="preserve">. </w:t>
      </w:r>
      <w:del w:id="16" w:author="Jeff Salacup" w:date="2015-07-06T12:40:00Z">
        <w:r w:rsidR="006D3799" w:rsidRPr="00FD5097" w:rsidDel="000252E4">
          <w:rPr>
            <w:rFonts w:ascii="Cambria" w:hAnsi="Cambria" w:cs="Arial"/>
            <w:sz w:val="24"/>
            <w:szCs w:val="24"/>
          </w:rPr>
          <w:delText>In this example, i</w:delText>
        </w:r>
      </w:del>
      <w:ins w:id="17" w:author="Jeff Salacup" w:date="2015-07-06T12:40:00Z">
        <w:r w:rsidR="000252E4">
          <w:rPr>
            <w:rFonts w:ascii="Cambria" w:hAnsi="Cambria" w:cs="Arial"/>
            <w:sz w:val="24"/>
            <w:szCs w:val="24"/>
          </w:rPr>
          <w:t>I</w:t>
        </w:r>
      </w:ins>
      <w:r w:rsidR="006D3799" w:rsidRPr="00FD5097">
        <w:rPr>
          <w:rFonts w:ascii="Cambria" w:hAnsi="Cambria" w:cs="Arial"/>
          <w:sz w:val="24"/>
          <w:szCs w:val="24"/>
        </w:rPr>
        <w:t xml:space="preserve">t would behoove the researcher to remove </w:t>
      </w:r>
      <w:del w:id="18" w:author="Jeff Salacup" w:date="2015-07-06T12:41:00Z">
        <w:r w:rsidR="006D3799" w:rsidRPr="00FD5097" w:rsidDel="000252E4">
          <w:rPr>
            <w:rFonts w:ascii="Cambria" w:hAnsi="Cambria" w:cs="Arial"/>
            <w:sz w:val="24"/>
            <w:szCs w:val="24"/>
          </w:rPr>
          <w:delText xml:space="preserve">the 750 compounds from </w:delText>
        </w:r>
        <w:r w:rsidR="00845CFF" w:rsidDel="000252E4">
          <w:rPr>
            <w:rFonts w:ascii="Cambria" w:hAnsi="Cambria" w:cs="Arial"/>
            <w:sz w:val="24"/>
            <w:szCs w:val="24"/>
          </w:rPr>
          <w:delText xml:space="preserve">the </w:delText>
        </w:r>
        <w:r w:rsidR="006D3799" w:rsidRPr="00FD5097" w:rsidDel="000252E4">
          <w:rPr>
            <w:rFonts w:ascii="Cambria" w:hAnsi="Cambria" w:cs="Arial"/>
            <w:sz w:val="24"/>
            <w:szCs w:val="24"/>
          </w:rPr>
          <w:delText>classes</w:delText>
        </w:r>
      </w:del>
      <w:ins w:id="19" w:author="Jeff Salacup" w:date="2015-07-06T12:41:00Z">
        <w:r w:rsidR="000252E4">
          <w:rPr>
            <w:rFonts w:ascii="Cambria" w:hAnsi="Cambria" w:cs="Arial"/>
            <w:sz w:val="24"/>
            <w:szCs w:val="24"/>
          </w:rPr>
          <w:t>as many of the compounds</w:t>
        </w:r>
      </w:ins>
      <w:r w:rsidR="006D3799" w:rsidRPr="00FD5097">
        <w:rPr>
          <w:rFonts w:ascii="Cambria" w:hAnsi="Cambria" w:cs="Arial"/>
          <w:sz w:val="24"/>
          <w:szCs w:val="24"/>
        </w:rPr>
        <w:t xml:space="preserve"> t</w:t>
      </w:r>
      <w:r w:rsidR="00845CFF">
        <w:rPr>
          <w:rFonts w:ascii="Cambria" w:hAnsi="Cambria" w:cs="Arial"/>
          <w:sz w:val="24"/>
          <w:szCs w:val="24"/>
        </w:rPr>
        <w:t>hey</w:t>
      </w:r>
      <w:r w:rsidR="006D3799" w:rsidRPr="00FD5097">
        <w:rPr>
          <w:rFonts w:ascii="Cambria" w:hAnsi="Cambria" w:cs="Arial"/>
          <w:sz w:val="24"/>
          <w:szCs w:val="24"/>
        </w:rPr>
        <w:t xml:space="preserve"> </w:t>
      </w:r>
      <w:r w:rsidR="00845CFF">
        <w:rPr>
          <w:rFonts w:ascii="Cambria" w:hAnsi="Cambria" w:cs="Arial"/>
          <w:sz w:val="24"/>
          <w:szCs w:val="24"/>
        </w:rPr>
        <w:t>are</w:t>
      </w:r>
      <w:r w:rsidR="006D3799" w:rsidRPr="00FD5097">
        <w:rPr>
          <w:rFonts w:ascii="Cambria" w:hAnsi="Cambria" w:cs="Arial"/>
          <w:sz w:val="24"/>
          <w:szCs w:val="24"/>
        </w:rPr>
        <w:t xml:space="preserve"> not interested in. This makes the instrumental analysis of the compounds of interest</w:t>
      </w:r>
      <w:ins w:id="20" w:author="Jeff Salacup" w:date="2015-07-06T12:41:00Z">
        <w:r w:rsidR="000252E4">
          <w:rPr>
            <w:rFonts w:ascii="Cambria" w:hAnsi="Cambria" w:cs="Arial"/>
            <w:sz w:val="24"/>
            <w:szCs w:val="24"/>
          </w:rPr>
          <w:t xml:space="preserve"> (alkenones</w:t>
        </w:r>
      </w:ins>
      <w:ins w:id="21" w:author="Jeff Salacup" w:date="2015-07-15T11:08:00Z">
        <w:r w:rsidR="006B6F3F">
          <w:rPr>
            <w:rFonts w:ascii="Cambria" w:hAnsi="Cambria" w:cs="Arial"/>
            <w:sz w:val="24"/>
            <w:szCs w:val="24"/>
          </w:rPr>
          <w:t xml:space="preserve"> or GDGTs</w:t>
        </w:r>
      </w:ins>
      <w:ins w:id="22" w:author="Jeff Salacup" w:date="2015-07-06T12:41:00Z">
        <w:r w:rsidR="000252E4">
          <w:rPr>
            <w:rFonts w:ascii="Cambria" w:hAnsi="Cambria" w:cs="Arial"/>
            <w:sz w:val="24"/>
            <w:szCs w:val="24"/>
          </w:rPr>
          <w:t>)</w:t>
        </w:r>
      </w:ins>
      <w:r w:rsidR="006D3799" w:rsidRPr="00FD5097">
        <w:rPr>
          <w:rFonts w:ascii="Cambria" w:hAnsi="Cambria" w:cs="Arial"/>
          <w:sz w:val="24"/>
          <w:szCs w:val="24"/>
        </w:rPr>
        <w:t xml:space="preserve"> less likely to be complicated by other extraneous compounds.</w:t>
      </w:r>
      <w:ins w:id="23" w:author="Jeff Salacup" w:date="2015-07-06T12:42:00Z">
        <w:r w:rsidR="000252E4">
          <w:rPr>
            <w:rFonts w:ascii="Cambria" w:hAnsi="Cambria" w:cs="Arial"/>
            <w:sz w:val="24"/>
            <w:szCs w:val="24"/>
          </w:rPr>
          <w:t xml:space="preserve"> </w:t>
        </w:r>
      </w:ins>
    </w:p>
    <w:p w14:paraId="113D302C" w14:textId="31D6332B" w:rsidR="006D3799" w:rsidRPr="00FD5097" w:rsidRDefault="000252E4">
      <w:pPr>
        <w:spacing w:after="0" w:line="276" w:lineRule="auto"/>
        <w:ind w:firstLine="720"/>
        <w:rPr>
          <w:rFonts w:ascii="Cambria" w:hAnsi="Cambria" w:cs="Arial"/>
          <w:sz w:val="24"/>
          <w:szCs w:val="24"/>
        </w:rPr>
        <w:pPrChange w:id="24" w:author="Jeff Salacup" w:date="2015-07-06T12:42:00Z">
          <w:pPr>
            <w:spacing w:after="0" w:line="276" w:lineRule="auto"/>
          </w:pPr>
        </w:pPrChange>
      </w:pPr>
      <w:ins w:id="25" w:author="Jeff Salacup" w:date="2015-07-06T12:42:00Z">
        <w:r>
          <w:rPr>
            <w:rFonts w:ascii="Cambria" w:hAnsi="Cambria" w:cs="Arial"/>
            <w:sz w:val="24"/>
            <w:szCs w:val="24"/>
          </w:rPr>
          <w:t xml:space="preserve">In other cases, an upstream purification technique may have produced compounds you wish to now remove from </w:t>
        </w:r>
        <w:r w:rsidR="00154D1F">
          <w:rPr>
            <w:rFonts w:ascii="Cambria" w:hAnsi="Cambria" w:cs="Arial"/>
            <w:sz w:val="24"/>
            <w:szCs w:val="24"/>
          </w:rPr>
          <w:t xml:space="preserve">the sample, such as the production of </w:t>
        </w:r>
        <w:r>
          <w:rPr>
            <w:rFonts w:ascii="Cambria" w:hAnsi="Cambria" w:cs="Arial"/>
            <w:sz w:val="24"/>
            <w:szCs w:val="24"/>
          </w:rPr>
          <w:t xml:space="preserve">carboxylic acids </w:t>
        </w:r>
      </w:ins>
      <w:ins w:id="26" w:author="Jeff Salacup" w:date="2015-07-06T12:43:00Z">
        <w:r w:rsidR="00154D1F">
          <w:rPr>
            <w:rFonts w:ascii="Cambria" w:hAnsi="Cambria" w:cs="Arial"/>
            <w:sz w:val="24"/>
            <w:szCs w:val="24"/>
          </w:rPr>
          <w:t>during saponification in our previous video.</w:t>
        </w:r>
      </w:ins>
      <w:ins w:id="27" w:author="Jeff Salacup" w:date="2015-07-06T12:42:00Z">
        <w:r>
          <w:rPr>
            <w:rFonts w:ascii="Cambria" w:hAnsi="Cambria" w:cs="Arial"/>
            <w:sz w:val="24"/>
            <w:szCs w:val="24"/>
          </w:rPr>
          <w:t xml:space="preserve"> </w:t>
        </w:r>
      </w:ins>
      <w:r w:rsidR="006D3799" w:rsidRPr="00FD5097">
        <w:rPr>
          <w:rFonts w:ascii="Cambria" w:hAnsi="Cambria" w:cs="Arial"/>
          <w:sz w:val="24"/>
          <w:szCs w:val="24"/>
        </w:rPr>
        <w:t xml:space="preserve"> In </w:t>
      </w:r>
      <w:ins w:id="28" w:author="Jeff Salacup" w:date="2015-07-06T12:43:00Z">
        <w:r w:rsidR="00154D1F">
          <w:rPr>
            <w:rFonts w:ascii="Cambria" w:hAnsi="Cambria" w:cs="Arial"/>
            <w:sz w:val="24"/>
            <w:szCs w:val="24"/>
          </w:rPr>
          <w:t>both of the above cases</w:t>
        </w:r>
      </w:ins>
      <w:del w:id="29" w:author="Jeff Salacup" w:date="2015-07-06T12:43:00Z">
        <w:r w:rsidR="006D3799" w:rsidRPr="00FD5097" w:rsidDel="00154D1F">
          <w:rPr>
            <w:rFonts w:ascii="Cambria" w:hAnsi="Cambria" w:cs="Arial"/>
            <w:sz w:val="24"/>
            <w:szCs w:val="24"/>
          </w:rPr>
          <w:delText>this case,</w:delText>
        </w:r>
      </w:del>
      <w:r w:rsidR="006D3799" w:rsidRPr="00FD5097">
        <w:rPr>
          <w:rFonts w:ascii="Cambria" w:hAnsi="Cambria" w:cs="Arial"/>
          <w:sz w:val="24"/>
          <w:szCs w:val="24"/>
        </w:rPr>
        <w:t xml:space="preserve"> the purification technique called column chromatography is very useful.</w:t>
      </w:r>
    </w:p>
    <w:p w14:paraId="736DCC2B" w14:textId="77777777" w:rsidR="00FD5097" w:rsidRDefault="00FD5097" w:rsidP="00FD5097">
      <w:pPr>
        <w:spacing w:after="0" w:line="276" w:lineRule="auto"/>
        <w:rPr>
          <w:rFonts w:ascii="Cambria" w:hAnsi="Cambria" w:cs="Arial"/>
          <w:b/>
          <w:sz w:val="24"/>
          <w:szCs w:val="24"/>
        </w:rPr>
      </w:pPr>
    </w:p>
    <w:p w14:paraId="563E72B3" w14:textId="77777777" w:rsidR="00D87577" w:rsidRPr="00FD5097" w:rsidRDefault="00D87577" w:rsidP="00FD5097">
      <w:pPr>
        <w:spacing w:after="0" w:line="276" w:lineRule="auto"/>
        <w:rPr>
          <w:rFonts w:ascii="Cambria" w:hAnsi="Cambria" w:cs="Arial"/>
          <w:b/>
          <w:sz w:val="28"/>
          <w:szCs w:val="24"/>
        </w:rPr>
      </w:pPr>
      <w:commentRangeStart w:id="30"/>
      <w:commentRangeStart w:id="31"/>
      <w:r w:rsidRPr="00FD5097">
        <w:rPr>
          <w:rFonts w:ascii="Cambria" w:hAnsi="Cambria" w:cs="Arial"/>
          <w:b/>
          <w:sz w:val="28"/>
          <w:szCs w:val="24"/>
        </w:rPr>
        <w:t>Principl</w:t>
      </w:r>
      <w:r w:rsidR="00FD5097" w:rsidRPr="00FD5097">
        <w:rPr>
          <w:rFonts w:ascii="Cambria" w:hAnsi="Cambria" w:cs="Arial"/>
          <w:b/>
          <w:sz w:val="28"/>
          <w:szCs w:val="24"/>
        </w:rPr>
        <w:t>e</w:t>
      </w:r>
      <w:r w:rsidRPr="00FD5097">
        <w:rPr>
          <w:rFonts w:ascii="Cambria" w:hAnsi="Cambria" w:cs="Arial"/>
          <w:b/>
          <w:sz w:val="28"/>
          <w:szCs w:val="24"/>
        </w:rPr>
        <w:t>s:</w:t>
      </w:r>
      <w:commentRangeEnd w:id="30"/>
      <w:r w:rsidR="00FC518D">
        <w:rPr>
          <w:rStyle w:val="CommentReference"/>
        </w:rPr>
        <w:commentReference w:id="30"/>
      </w:r>
      <w:commentRangeEnd w:id="31"/>
      <w:r w:rsidR="00E14780">
        <w:rPr>
          <w:rStyle w:val="CommentReference"/>
        </w:rPr>
        <w:commentReference w:id="31"/>
      </w:r>
    </w:p>
    <w:p w14:paraId="34C31837" w14:textId="5F60F904" w:rsidR="00D30B50" w:rsidRPr="00FD5097" w:rsidRDefault="00222F18" w:rsidP="00FD5097">
      <w:pPr>
        <w:spacing w:after="0" w:line="276" w:lineRule="auto"/>
        <w:rPr>
          <w:rFonts w:ascii="Cambria" w:hAnsi="Cambria" w:cs="Arial"/>
          <w:sz w:val="24"/>
          <w:szCs w:val="24"/>
        </w:rPr>
      </w:pPr>
      <w:r>
        <w:rPr>
          <w:rFonts w:ascii="Cambria" w:hAnsi="Cambria" w:cs="Arial"/>
          <w:sz w:val="24"/>
          <w:szCs w:val="24"/>
        </w:rPr>
        <w:t>Silica gel c</w:t>
      </w:r>
      <w:r w:rsidR="006D3799" w:rsidRPr="00FD5097">
        <w:rPr>
          <w:rFonts w:ascii="Cambria" w:hAnsi="Cambria" w:cs="Arial"/>
          <w:sz w:val="24"/>
          <w:szCs w:val="24"/>
        </w:rPr>
        <w:t xml:space="preserve">olumn chromatography is a purification technique that utilizes the differing associations of discrete compound classes for a </w:t>
      </w:r>
      <w:r>
        <w:rPr>
          <w:rFonts w:ascii="Cambria" w:hAnsi="Cambria" w:cs="Arial"/>
          <w:sz w:val="24"/>
          <w:szCs w:val="24"/>
        </w:rPr>
        <w:t xml:space="preserve">silica </w:t>
      </w:r>
      <w:r w:rsidR="006D3799" w:rsidRPr="00FD5097">
        <w:rPr>
          <w:rFonts w:ascii="Cambria" w:hAnsi="Cambria" w:cs="Arial"/>
          <w:sz w:val="24"/>
          <w:szCs w:val="24"/>
        </w:rPr>
        <w:t>solid phase</w:t>
      </w:r>
      <w:r w:rsidR="00383C28" w:rsidRPr="00FD5097">
        <w:rPr>
          <w:rFonts w:ascii="Cambria" w:hAnsi="Cambria" w:cs="Arial"/>
          <w:sz w:val="24"/>
          <w:szCs w:val="24"/>
        </w:rPr>
        <w:t xml:space="preserve">, a fine powder called a gel. A small pipette is loaded approximately half full with </w:t>
      </w:r>
      <w:r>
        <w:rPr>
          <w:rFonts w:ascii="Cambria" w:hAnsi="Cambria" w:cs="Arial"/>
          <w:sz w:val="24"/>
          <w:szCs w:val="24"/>
        </w:rPr>
        <w:t>the</w:t>
      </w:r>
      <w:r w:rsidR="00383C28" w:rsidRPr="00FD5097">
        <w:rPr>
          <w:rFonts w:ascii="Cambria" w:hAnsi="Cambria" w:cs="Arial"/>
          <w:sz w:val="24"/>
          <w:szCs w:val="24"/>
        </w:rPr>
        <w:t xml:space="preserve"> gel</w:t>
      </w:r>
      <w:r w:rsidR="00FD5097">
        <w:rPr>
          <w:rFonts w:ascii="Cambria" w:hAnsi="Cambria" w:cs="Arial"/>
          <w:sz w:val="24"/>
          <w:szCs w:val="24"/>
        </w:rPr>
        <w:t xml:space="preserve"> (</w:t>
      </w:r>
      <w:r w:rsidR="00FD5097" w:rsidRPr="00FD5097">
        <w:rPr>
          <w:rFonts w:ascii="Cambria" w:hAnsi="Cambria" w:cs="Arial"/>
          <w:b/>
          <w:sz w:val="24"/>
          <w:szCs w:val="24"/>
        </w:rPr>
        <w:t>Figure</w:t>
      </w:r>
      <w:r w:rsidR="005F5C15" w:rsidRPr="00FD5097">
        <w:rPr>
          <w:rFonts w:ascii="Cambria" w:hAnsi="Cambria" w:cs="Arial"/>
          <w:b/>
          <w:sz w:val="24"/>
          <w:szCs w:val="24"/>
        </w:rPr>
        <w:t xml:space="preserve"> 2</w:t>
      </w:r>
      <w:r w:rsidR="005F5C15" w:rsidRPr="00FD5097">
        <w:rPr>
          <w:rFonts w:ascii="Cambria" w:hAnsi="Cambria" w:cs="Arial"/>
          <w:sz w:val="24"/>
          <w:szCs w:val="24"/>
        </w:rPr>
        <w:t>)</w:t>
      </w:r>
      <w:r w:rsidR="00383C28" w:rsidRPr="00FD5097">
        <w:rPr>
          <w:rFonts w:ascii="Cambria" w:hAnsi="Cambria" w:cs="Arial"/>
          <w:sz w:val="24"/>
          <w:szCs w:val="24"/>
        </w:rPr>
        <w:t xml:space="preserve">. This column is then saturated with an </w:t>
      </w:r>
      <w:commentRangeStart w:id="32"/>
      <w:commentRangeStart w:id="33"/>
      <w:r w:rsidR="00383C28" w:rsidRPr="00FD5097">
        <w:rPr>
          <w:rFonts w:ascii="Cambria" w:hAnsi="Cambria" w:cs="Arial"/>
          <w:sz w:val="24"/>
          <w:szCs w:val="24"/>
        </w:rPr>
        <w:t xml:space="preserve">apolar </w:t>
      </w:r>
      <w:commentRangeEnd w:id="32"/>
      <w:r w:rsidR="00BF498E">
        <w:rPr>
          <w:rStyle w:val="CommentReference"/>
        </w:rPr>
        <w:commentReference w:id="32"/>
      </w:r>
      <w:commentRangeEnd w:id="33"/>
      <w:r w:rsidR="00E14780">
        <w:rPr>
          <w:rStyle w:val="CommentReference"/>
        </w:rPr>
        <w:commentReference w:id="33"/>
      </w:r>
      <w:r w:rsidR="00383C28" w:rsidRPr="00FD5097">
        <w:rPr>
          <w:rFonts w:ascii="Cambria" w:hAnsi="Cambria" w:cs="Arial"/>
          <w:sz w:val="24"/>
          <w:szCs w:val="24"/>
        </w:rPr>
        <w:t>solvent, often hexane. A sample is then loaded onto the top of the gel in the column</w:t>
      </w:r>
      <w:r w:rsidR="00977872">
        <w:rPr>
          <w:rFonts w:ascii="Cambria" w:hAnsi="Cambria" w:cs="Arial"/>
          <w:sz w:val="24"/>
          <w:szCs w:val="24"/>
        </w:rPr>
        <w:t>,</w:t>
      </w:r>
      <w:r w:rsidR="00383C28" w:rsidRPr="00FD5097">
        <w:rPr>
          <w:rFonts w:ascii="Cambria" w:hAnsi="Cambria" w:cs="Arial"/>
          <w:sz w:val="24"/>
          <w:szCs w:val="24"/>
        </w:rPr>
        <w:t xml:space="preserve"> and a series of solvents of increasing polarity is sequentially passed through the sample in order to separate it into separate compound classes. The separation is based on the affinity of the different compound classes for either the solid phase or the solvent phase. </w:t>
      </w:r>
      <w:r>
        <w:rPr>
          <w:rFonts w:ascii="Cambria" w:hAnsi="Cambria" w:cs="Arial"/>
          <w:sz w:val="24"/>
          <w:szCs w:val="24"/>
        </w:rPr>
        <w:t xml:space="preserve">Polar compounds bond more strongly to the silica and therefore take more polar solvents to be washed from the column. </w:t>
      </w:r>
      <w:r w:rsidR="00383C28" w:rsidRPr="00FD5097">
        <w:rPr>
          <w:rFonts w:ascii="Cambria" w:hAnsi="Cambria" w:cs="Arial"/>
          <w:sz w:val="24"/>
          <w:szCs w:val="24"/>
        </w:rPr>
        <w:t>Thus, using one column and one sample</w:t>
      </w:r>
      <w:r w:rsidR="00977872">
        <w:rPr>
          <w:rFonts w:ascii="Cambria" w:hAnsi="Cambria" w:cs="Arial"/>
          <w:sz w:val="24"/>
          <w:szCs w:val="24"/>
        </w:rPr>
        <w:t>,</w:t>
      </w:r>
      <w:r w:rsidR="00383C28" w:rsidRPr="00FD5097">
        <w:rPr>
          <w:rFonts w:ascii="Cambria" w:hAnsi="Cambria" w:cs="Arial"/>
          <w:sz w:val="24"/>
          <w:szCs w:val="24"/>
        </w:rPr>
        <w:t xml:space="preserve"> that sample</w:t>
      </w:r>
      <w:r w:rsidR="00977872">
        <w:rPr>
          <w:rFonts w:ascii="Cambria" w:hAnsi="Cambria" w:cs="Arial"/>
          <w:sz w:val="24"/>
          <w:szCs w:val="24"/>
        </w:rPr>
        <w:t xml:space="preserve"> can be separated</w:t>
      </w:r>
      <w:r w:rsidR="00383C28" w:rsidRPr="00FD5097">
        <w:rPr>
          <w:rFonts w:ascii="Cambria" w:hAnsi="Cambria" w:cs="Arial"/>
          <w:sz w:val="24"/>
          <w:szCs w:val="24"/>
        </w:rPr>
        <w:t xml:space="preserve"> into several fractions</w:t>
      </w:r>
      <w:r w:rsidR="00977872">
        <w:rPr>
          <w:rFonts w:ascii="Cambria" w:hAnsi="Cambria" w:cs="Arial"/>
          <w:sz w:val="24"/>
          <w:szCs w:val="24"/>
        </w:rPr>
        <w:t>;</w:t>
      </w:r>
      <w:r w:rsidR="00383C28" w:rsidRPr="00FD5097">
        <w:rPr>
          <w:rFonts w:ascii="Cambria" w:hAnsi="Cambria" w:cs="Arial"/>
          <w:sz w:val="24"/>
          <w:szCs w:val="24"/>
        </w:rPr>
        <w:t xml:space="preserve"> for example, </w:t>
      </w:r>
      <w:proofErr w:type="spellStart"/>
      <w:r w:rsidR="00383C28" w:rsidRPr="00FD5097">
        <w:rPr>
          <w:rFonts w:ascii="Cambria" w:hAnsi="Cambria" w:cs="Arial"/>
          <w:sz w:val="24"/>
          <w:szCs w:val="24"/>
        </w:rPr>
        <w:t>apolars</w:t>
      </w:r>
      <w:proofErr w:type="spellEnd"/>
      <w:r w:rsidR="00383C28" w:rsidRPr="00FD5097">
        <w:rPr>
          <w:rFonts w:ascii="Cambria" w:hAnsi="Cambria" w:cs="Arial"/>
          <w:sz w:val="24"/>
          <w:szCs w:val="24"/>
        </w:rPr>
        <w:t xml:space="preserve"> (hydrocarbons), mid</w:t>
      </w:r>
      <w:r w:rsidR="001B0D01">
        <w:rPr>
          <w:rFonts w:ascii="Cambria" w:hAnsi="Cambria" w:cs="Arial"/>
          <w:sz w:val="24"/>
          <w:szCs w:val="24"/>
        </w:rPr>
        <w:t>-</w:t>
      </w:r>
      <w:proofErr w:type="spellStart"/>
      <w:r w:rsidR="00383C28" w:rsidRPr="00FD5097">
        <w:rPr>
          <w:rFonts w:ascii="Cambria" w:hAnsi="Cambria" w:cs="Arial"/>
          <w:sz w:val="24"/>
          <w:szCs w:val="24"/>
        </w:rPr>
        <w:t>polars</w:t>
      </w:r>
      <w:proofErr w:type="spellEnd"/>
      <w:r w:rsidR="00383C28" w:rsidRPr="00FD5097">
        <w:rPr>
          <w:rFonts w:ascii="Cambria" w:hAnsi="Cambria" w:cs="Arial"/>
          <w:sz w:val="24"/>
          <w:szCs w:val="24"/>
        </w:rPr>
        <w:t xml:space="preserve"> (ketones and alcohols), and </w:t>
      </w:r>
      <w:proofErr w:type="spellStart"/>
      <w:r w:rsidR="00383C28" w:rsidRPr="00FD5097">
        <w:rPr>
          <w:rFonts w:ascii="Cambria" w:hAnsi="Cambria" w:cs="Arial"/>
          <w:sz w:val="24"/>
          <w:szCs w:val="24"/>
        </w:rPr>
        <w:t>polars</w:t>
      </w:r>
      <w:proofErr w:type="spellEnd"/>
      <w:r w:rsidR="00383C28" w:rsidRPr="00FD5097">
        <w:rPr>
          <w:rFonts w:ascii="Cambria" w:hAnsi="Cambria" w:cs="Arial"/>
          <w:sz w:val="24"/>
          <w:szCs w:val="24"/>
        </w:rPr>
        <w:t xml:space="preserve"> (acids and other functionalized compounds).</w:t>
      </w:r>
      <w:r w:rsidR="00BA5DC2" w:rsidRPr="00FD5097">
        <w:rPr>
          <w:rFonts w:ascii="Cambria" w:hAnsi="Cambria"/>
        </w:rPr>
        <w:t xml:space="preserve"> </w:t>
      </w:r>
    </w:p>
    <w:p w14:paraId="3B84D1FE" w14:textId="77777777" w:rsidR="00FD5097" w:rsidRDefault="00FD5097" w:rsidP="00FD5097">
      <w:pPr>
        <w:spacing w:after="0" w:line="276" w:lineRule="auto"/>
        <w:rPr>
          <w:rFonts w:ascii="Cambria" w:hAnsi="Cambria" w:cs="Arial"/>
          <w:b/>
          <w:sz w:val="24"/>
          <w:szCs w:val="24"/>
        </w:rPr>
      </w:pPr>
    </w:p>
    <w:p w14:paraId="7178D935" w14:textId="77777777" w:rsidR="00D87577" w:rsidRPr="00FD5097" w:rsidRDefault="00D87577" w:rsidP="00FD5097">
      <w:pPr>
        <w:spacing w:after="0" w:line="276" w:lineRule="auto"/>
        <w:rPr>
          <w:rFonts w:ascii="Cambria" w:hAnsi="Cambria" w:cs="Arial"/>
          <w:b/>
          <w:sz w:val="28"/>
          <w:szCs w:val="24"/>
        </w:rPr>
      </w:pPr>
      <w:r w:rsidRPr="00FD5097">
        <w:rPr>
          <w:rFonts w:ascii="Cambria" w:hAnsi="Cambria" w:cs="Arial"/>
          <w:b/>
          <w:sz w:val="28"/>
          <w:szCs w:val="24"/>
        </w:rPr>
        <w:t>Procedure:</w:t>
      </w:r>
    </w:p>
    <w:p w14:paraId="4431C196" w14:textId="77777777" w:rsidR="00AF2FBD" w:rsidRPr="00FD5097" w:rsidRDefault="000C0FF4" w:rsidP="00FD5097">
      <w:pPr>
        <w:pStyle w:val="ListParagraph"/>
        <w:numPr>
          <w:ilvl w:val="0"/>
          <w:numId w:val="1"/>
        </w:numPr>
        <w:spacing w:after="0" w:line="276" w:lineRule="auto"/>
        <w:rPr>
          <w:rFonts w:ascii="Cambria" w:hAnsi="Cambria" w:cs="Arial"/>
          <w:sz w:val="24"/>
          <w:szCs w:val="24"/>
        </w:rPr>
      </w:pPr>
      <w:r w:rsidRPr="00FD5097">
        <w:rPr>
          <w:rFonts w:ascii="Cambria" w:hAnsi="Cambria" w:cs="Arial"/>
          <w:sz w:val="24"/>
          <w:szCs w:val="24"/>
        </w:rPr>
        <w:t xml:space="preserve">Setup and </w:t>
      </w:r>
      <w:r w:rsidR="00977872">
        <w:rPr>
          <w:rFonts w:ascii="Cambria" w:hAnsi="Cambria" w:cs="Arial"/>
          <w:sz w:val="24"/>
          <w:szCs w:val="24"/>
        </w:rPr>
        <w:t>P</w:t>
      </w:r>
      <w:r w:rsidRPr="00FD5097">
        <w:rPr>
          <w:rFonts w:ascii="Cambria" w:hAnsi="Cambria" w:cs="Arial"/>
          <w:sz w:val="24"/>
          <w:szCs w:val="24"/>
        </w:rPr>
        <w:t xml:space="preserve">reparation of </w:t>
      </w:r>
      <w:r w:rsidR="00977872">
        <w:rPr>
          <w:rFonts w:ascii="Cambria" w:hAnsi="Cambria" w:cs="Arial"/>
          <w:sz w:val="24"/>
          <w:szCs w:val="24"/>
        </w:rPr>
        <w:t>M</w:t>
      </w:r>
      <w:r w:rsidRPr="00FD5097">
        <w:rPr>
          <w:rFonts w:ascii="Cambria" w:hAnsi="Cambria" w:cs="Arial"/>
          <w:sz w:val="24"/>
          <w:szCs w:val="24"/>
        </w:rPr>
        <w:t>aterials</w:t>
      </w:r>
    </w:p>
    <w:p w14:paraId="43DC70BB" w14:textId="77777777" w:rsidR="00FD5097" w:rsidRDefault="00FD5097" w:rsidP="00FD5097">
      <w:pPr>
        <w:pStyle w:val="ListParagraph"/>
        <w:spacing w:after="0" w:line="276" w:lineRule="auto"/>
        <w:ind w:left="936"/>
        <w:rPr>
          <w:rFonts w:ascii="Cambria" w:hAnsi="Cambria" w:cs="Arial"/>
          <w:sz w:val="24"/>
          <w:szCs w:val="24"/>
        </w:rPr>
      </w:pPr>
    </w:p>
    <w:p w14:paraId="7ADD9C95" w14:textId="77777777" w:rsidR="00A548D2" w:rsidRPr="00FD5097" w:rsidRDefault="00A548D2" w:rsidP="00FD5097">
      <w:pPr>
        <w:pStyle w:val="ListParagraph"/>
        <w:numPr>
          <w:ilvl w:val="1"/>
          <w:numId w:val="1"/>
        </w:numPr>
        <w:spacing w:after="0" w:line="276" w:lineRule="auto"/>
        <w:rPr>
          <w:rFonts w:ascii="Cambria" w:hAnsi="Cambria" w:cs="Arial"/>
          <w:sz w:val="24"/>
          <w:szCs w:val="24"/>
        </w:rPr>
      </w:pPr>
      <w:r w:rsidRPr="00FD5097">
        <w:rPr>
          <w:rFonts w:ascii="Cambria" w:hAnsi="Cambria" w:cs="Arial"/>
          <w:sz w:val="24"/>
          <w:szCs w:val="24"/>
        </w:rPr>
        <w:lastRenderedPageBreak/>
        <w:t>Obtain a total lipid extract (TLE) using a solvent extraction method</w:t>
      </w:r>
      <w:r w:rsidR="00977872">
        <w:rPr>
          <w:rFonts w:ascii="Cambria" w:hAnsi="Cambria" w:cs="Arial"/>
          <w:sz w:val="24"/>
          <w:szCs w:val="24"/>
        </w:rPr>
        <w:t xml:space="preserve"> (Sonication, </w:t>
      </w:r>
      <w:proofErr w:type="spellStart"/>
      <w:r w:rsidR="00977872">
        <w:rPr>
          <w:rFonts w:ascii="Cambria" w:hAnsi="Cambria" w:cs="Arial"/>
          <w:sz w:val="24"/>
          <w:szCs w:val="24"/>
        </w:rPr>
        <w:t>Soxhlet</w:t>
      </w:r>
      <w:proofErr w:type="spellEnd"/>
      <w:r w:rsidR="00977872">
        <w:rPr>
          <w:rFonts w:ascii="Cambria" w:hAnsi="Cambria" w:cs="Arial"/>
          <w:sz w:val="24"/>
          <w:szCs w:val="24"/>
        </w:rPr>
        <w:t>, or Accelerated Solvent Extraction (ASE)).</w:t>
      </w:r>
    </w:p>
    <w:p w14:paraId="22CCFA7D" w14:textId="77777777" w:rsidR="00BA5DC2" w:rsidRPr="00FD5097" w:rsidRDefault="00BA5DC2" w:rsidP="00FD5097">
      <w:pPr>
        <w:pStyle w:val="ListParagraph"/>
        <w:spacing w:after="0" w:line="276" w:lineRule="auto"/>
        <w:ind w:left="1656"/>
        <w:rPr>
          <w:rFonts w:ascii="Cambria" w:hAnsi="Cambria" w:cs="Arial"/>
          <w:sz w:val="24"/>
          <w:szCs w:val="24"/>
        </w:rPr>
      </w:pPr>
    </w:p>
    <w:p w14:paraId="2CB258B7" w14:textId="6F3373F4" w:rsidR="00BA5DC2" w:rsidRDefault="00977872" w:rsidP="00977872">
      <w:pPr>
        <w:pStyle w:val="ListParagraph"/>
        <w:numPr>
          <w:ilvl w:val="1"/>
          <w:numId w:val="1"/>
        </w:numPr>
        <w:spacing w:after="0" w:line="276" w:lineRule="auto"/>
        <w:rPr>
          <w:rFonts w:ascii="Cambria" w:hAnsi="Cambria" w:cs="Arial"/>
          <w:sz w:val="24"/>
          <w:szCs w:val="24"/>
        </w:rPr>
      </w:pPr>
      <w:r w:rsidRPr="004150C5">
        <w:rPr>
          <w:rFonts w:ascii="Cambria" w:hAnsi="Cambria" w:cs="Arial"/>
          <w:sz w:val="24"/>
          <w:szCs w:val="24"/>
        </w:rPr>
        <w:t>Gather the following: c</w:t>
      </w:r>
      <w:r w:rsidR="00BA5DC2" w:rsidRPr="004150C5">
        <w:rPr>
          <w:rFonts w:ascii="Cambria" w:hAnsi="Cambria" w:cs="Arial"/>
          <w:sz w:val="24"/>
          <w:szCs w:val="24"/>
        </w:rPr>
        <w:t>ombusted borosilicate glass pipettes and bulbs</w:t>
      </w:r>
      <w:r w:rsidRPr="004150C5">
        <w:rPr>
          <w:rFonts w:ascii="Cambria" w:hAnsi="Cambria" w:cs="Arial"/>
          <w:sz w:val="24"/>
          <w:szCs w:val="24"/>
        </w:rPr>
        <w:t>, s</w:t>
      </w:r>
      <w:r w:rsidR="00BA5DC2" w:rsidRPr="004150C5">
        <w:rPr>
          <w:rFonts w:ascii="Cambria" w:hAnsi="Cambria" w:cs="Arial"/>
          <w:sz w:val="24"/>
          <w:szCs w:val="24"/>
        </w:rPr>
        <w:t>ilica gel</w:t>
      </w:r>
      <w:r w:rsidRPr="004150C5">
        <w:rPr>
          <w:rFonts w:ascii="Cambria" w:hAnsi="Cambria" w:cs="Arial"/>
          <w:sz w:val="24"/>
          <w:szCs w:val="24"/>
        </w:rPr>
        <w:t>, h</w:t>
      </w:r>
      <w:r w:rsidR="00BA5DC2" w:rsidRPr="004150C5">
        <w:rPr>
          <w:rFonts w:ascii="Cambria" w:hAnsi="Cambria" w:cs="Arial"/>
          <w:sz w:val="24"/>
          <w:szCs w:val="24"/>
        </w:rPr>
        <w:t>exane</w:t>
      </w:r>
      <w:r w:rsidRPr="004150C5">
        <w:rPr>
          <w:rFonts w:ascii="Cambria" w:hAnsi="Cambria" w:cs="Arial"/>
          <w:sz w:val="24"/>
          <w:szCs w:val="24"/>
        </w:rPr>
        <w:t>,</w:t>
      </w:r>
      <w:r>
        <w:rPr>
          <w:rFonts w:ascii="Cambria" w:hAnsi="Cambria" w:cs="Arial"/>
          <w:sz w:val="24"/>
          <w:szCs w:val="24"/>
        </w:rPr>
        <w:t xml:space="preserve"> </w:t>
      </w:r>
      <w:r w:rsidR="00B376A2">
        <w:rPr>
          <w:rFonts w:ascii="Cambria" w:hAnsi="Cambria" w:cs="Arial"/>
          <w:sz w:val="24"/>
          <w:szCs w:val="24"/>
        </w:rPr>
        <w:t>d</w:t>
      </w:r>
      <w:r w:rsidR="00BA5DC2" w:rsidRPr="004150C5">
        <w:rPr>
          <w:rFonts w:ascii="Cambria" w:hAnsi="Cambria" w:cs="Arial"/>
          <w:sz w:val="24"/>
          <w:szCs w:val="24"/>
        </w:rPr>
        <w:t>ichloromethane</w:t>
      </w:r>
      <w:r w:rsidR="00737433" w:rsidRPr="004150C5">
        <w:rPr>
          <w:rFonts w:ascii="Cambria" w:hAnsi="Cambria" w:cs="Arial"/>
          <w:sz w:val="24"/>
          <w:szCs w:val="24"/>
        </w:rPr>
        <w:t xml:space="preserve"> (DCM)</w:t>
      </w:r>
      <w:r>
        <w:rPr>
          <w:rFonts w:ascii="Cambria" w:hAnsi="Cambria" w:cs="Arial"/>
          <w:sz w:val="24"/>
          <w:szCs w:val="24"/>
        </w:rPr>
        <w:t xml:space="preserve">, and methanol. </w:t>
      </w:r>
    </w:p>
    <w:p w14:paraId="51022D03" w14:textId="77777777" w:rsidR="00977872" w:rsidRPr="004150C5" w:rsidRDefault="00977872" w:rsidP="004150C5">
      <w:pPr>
        <w:spacing w:after="0" w:line="276" w:lineRule="auto"/>
        <w:ind w:left="360"/>
        <w:rPr>
          <w:rFonts w:ascii="Cambria" w:hAnsi="Cambria" w:cs="Arial"/>
          <w:sz w:val="24"/>
          <w:szCs w:val="24"/>
        </w:rPr>
      </w:pPr>
    </w:p>
    <w:p w14:paraId="5B859F55" w14:textId="2FA03937" w:rsidR="00977872" w:rsidRDefault="00977872" w:rsidP="004150C5">
      <w:pPr>
        <w:pStyle w:val="ListParagraph"/>
        <w:numPr>
          <w:ilvl w:val="2"/>
          <w:numId w:val="1"/>
        </w:numPr>
        <w:spacing w:after="0" w:line="276" w:lineRule="auto"/>
        <w:rPr>
          <w:rFonts w:ascii="Cambria" w:hAnsi="Cambria" w:cs="Arial"/>
          <w:sz w:val="24"/>
          <w:szCs w:val="24"/>
        </w:rPr>
      </w:pPr>
      <w:r>
        <w:rPr>
          <w:rFonts w:ascii="Cambria" w:hAnsi="Cambria" w:cs="Arial"/>
          <w:sz w:val="24"/>
          <w:szCs w:val="24"/>
        </w:rPr>
        <w:t xml:space="preserve">These materials </w:t>
      </w:r>
      <w:r w:rsidRPr="00977872">
        <w:rPr>
          <w:rFonts w:ascii="Cambria" w:hAnsi="Cambria" w:cs="Arial"/>
          <w:sz w:val="24"/>
          <w:szCs w:val="24"/>
        </w:rPr>
        <w:t>can be purchased from any chemical retailer. The reagents should be pure and free from hydrocarbons.</w:t>
      </w:r>
    </w:p>
    <w:p w14:paraId="303E7884" w14:textId="77777777" w:rsidR="00977872" w:rsidRPr="00977872" w:rsidRDefault="00977872" w:rsidP="004150C5">
      <w:pPr>
        <w:pStyle w:val="ListParagraph"/>
        <w:spacing w:after="0" w:line="276" w:lineRule="auto"/>
        <w:ind w:left="1656"/>
        <w:rPr>
          <w:rFonts w:ascii="Cambria" w:hAnsi="Cambria" w:cs="Arial"/>
          <w:sz w:val="24"/>
          <w:szCs w:val="24"/>
        </w:rPr>
      </w:pPr>
    </w:p>
    <w:p w14:paraId="67A2245C" w14:textId="19B153F2" w:rsidR="000A7632" w:rsidRDefault="00977872" w:rsidP="004150C5">
      <w:pPr>
        <w:pStyle w:val="ListParagraph"/>
        <w:numPr>
          <w:ilvl w:val="1"/>
          <w:numId w:val="1"/>
        </w:numPr>
        <w:spacing w:after="0" w:line="276" w:lineRule="auto"/>
        <w:rPr>
          <w:rFonts w:ascii="Cambria" w:hAnsi="Cambria" w:cs="Arial"/>
          <w:sz w:val="24"/>
          <w:szCs w:val="24"/>
        </w:rPr>
      </w:pPr>
      <w:r>
        <w:rPr>
          <w:rFonts w:ascii="Cambria" w:hAnsi="Cambria" w:cs="Arial"/>
          <w:sz w:val="24"/>
          <w:szCs w:val="24"/>
        </w:rPr>
        <w:t xml:space="preserve">Also obtain </w:t>
      </w:r>
      <w:r w:rsidRPr="004150C5">
        <w:rPr>
          <w:rFonts w:ascii="Cambria" w:hAnsi="Cambria" w:cs="Arial"/>
          <w:sz w:val="24"/>
          <w:szCs w:val="24"/>
        </w:rPr>
        <w:t>c</w:t>
      </w:r>
      <w:r w:rsidR="00BA5DC2" w:rsidRPr="004150C5">
        <w:rPr>
          <w:rFonts w:ascii="Cambria" w:hAnsi="Cambria" w:cs="Arial"/>
          <w:sz w:val="24"/>
          <w:szCs w:val="24"/>
        </w:rPr>
        <w:t>ombusted</w:t>
      </w:r>
      <w:r w:rsidR="000A7632" w:rsidRPr="004150C5">
        <w:rPr>
          <w:rFonts w:ascii="Cambria" w:hAnsi="Cambria" w:cs="Arial"/>
          <w:sz w:val="24"/>
          <w:szCs w:val="24"/>
        </w:rPr>
        <w:t xml:space="preserve"> glass wool</w:t>
      </w:r>
      <w:r w:rsidRPr="004150C5">
        <w:rPr>
          <w:rFonts w:ascii="Cambria" w:hAnsi="Cambria" w:cs="Arial"/>
          <w:sz w:val="24"/>
          <w:szCs w:val="24"/>
        </w:rPr>
        <w:t xml:space="preserve"> and</w:t>
      </w:r>
      <w:r>
        <w:rPr>
          <w:rFonts w:ascii="Cambria" w:hAnsi="Cambria" w:cs="Arial"/>
          <w:sz w:val="24"/>
          <w:szCs w:val="24"/>
        </w:rPr>
        <w:t xml:space="preserve"> 4</w:t>
      </w:r>
      <w:r w:rsidR="00B376A2">
        <w:rPr>
          <w:rFonts w:ascii="Cambria" w:hAnsi="Cambria" w:cs="Arial"/>
          <w:sz w:val="24"/>
          <w:szCs w:val="24"/>
        </w:rPr>
        <w:t>-</w:t>
      </w:r>
      <w:r w:rsidR="00BA5DC2" w:rsidRPr="004150C5">
        <w:rPr>
          <w:rFonts w:ascii="Cambria" w:hAnsi="Cambria" w:cs="Arial"/>
          <w:sz w:val="24"/>
          <w:szCs w:val="24"/>
        </w:rPr>
        <w:t xml:space="preserve">mL </w:t>
      </w:r>
      <w:r w:rsidR="000A7632" w:rsidRPr="004150C5">
        <w:rPr>
          <w:rFonts w:ascii="Cambria" w:hAnsi="Cambria" w:cs="Arial"/>
          <w:sz w:val="24"/>
          <w:szCs w:val="24"/>
        </w:rPr>
        <w:t>borosilicate glass vials</w:t>
      </w:r>
      <w:r>
        <w:rPr>
          <w:rFonts w:ascii="Cambria" w:hAnsi="Cambria" w:cs="Arial"/>
          <w:sz w:val="24"/>
          <w:szCs w:val="24"/>
        </w:rPr>
        <w:t>.</w:t>
      </w:r>
    </w:p>
    <w:p w14:paraId="5259D768" w14:textId="77777777" w:rsidR="00977872" w:rsidRPr="004150C5" w:rsidRDefault="00977872" w:rsidP="004150C5">
      <w:pPr>
        <w:pStyle w:val="ListParagraph"/>
        <w:spacing w:after="0" w:line="276" w:lineRule="auto"/>
        <w:ind w:left="936"/>
        <w:rPr>
          <w:rFonts w:ascii="Cambria" w:hAnsi="Cambria" w:cs="Arial"/>
          <w:sz w:val="24"/>
          <w:szCs w:val="24"/>
        </w:rPr>
      </w:pPr>
    </w:p>
    <w:p w14:paraId="5BA97F88" w14:textId="77777777" w:rsidR="0019274B" w:rsidRDefault="00977872" w:rsidP="00FD5097">
      <w:pPr>
        <w:pStyle w:val="ListParagraph"/>
        <w:numPr>
          <w:ilvl w:val="1"/>
          <w:numId w:val="1"/>
        </w:numPr>
        <w:spacing w:after="0" w:line="276" w:lineRule="auto"/>
        <w:rPr>
          <w:rFonts w:ascii="Cambria" w:hAnsi="Cambria" w:cs="Arial"/>
          <w:sz w:val="24"/>
          <w:szCs w:val="24"/>
        </w:rPr>
      </w:pPr>
      <w:r>
        <w:rPr>
          <w:rFonts w:ascii="Cambria" w:hAnsi="Cambria" w:cs="Arial"/>
          <w:sz w:val="24"/>
          <w:szCs w:val="24"/>
        </w:rPr>
        <w:t>Make sure to have a</w:t>
      </w:r>
      <w:r w:rsidR="00BA5DC2" w:rsidRPr="00FD5097">
        <w:rPr>
          <w:rFonts w:ascii="Cambria" w:hAnsi="Cambria" w:cs="Arial"/>
          <w:sz w:val="24"/>
          <w:szCs w:val="24"/>
        </w:rPr>
        <w:t xml:space="preserve"> means of supporting the column and the collection vials during the procedure. For example, a stand with clamps and a vile rack. Many labs have engineered custom-made racks that hold several columns and collection vials</w:t>
      </w:r>
      <w:r w:rsidR="00D73B63" w:rsidRPr="00FD5097">
        <w:rPr>
          <w:rFonts w:ascii="Cambria" w:hAnsi="Cambria" w:cs="Arial"/>
          <w:sz w:val="24"/>
          <w:szCs w:val="24"/>
        </w:rPr>
        <w:t xml:space="preserve"> (</w:t>
      </w:r>
      <w:r w:rsidR="00D73B63" w:rsidRPr="00FD5097">
        <w:rPr>
          <w:rFonts w:ascii="Cambria" w:hAnsi="Cambria" w:cs="Arial"/>
          <w:b/>
          <w:sz w:val="24"/>
          <w:szCs w:val="24"/>
        </w:rPr>
        <w:t>Fig</w:t>
      </w:r>
      <w:r w:rsidR="00FD5097" w:rsidRPr="00FD5097">
        <w:rPr>
          <w:rFonts w:ascii="Cambria" w:hAnsi="Cambria" w:cs="Arial"/>
          <w:b/>
          <w:sz w:val="24"/>
          <w:szCs w:val="24"/>
        </w:rPr>
        <w:t>ure</w:t>
      </w:r>
      <w:r w:rsidR="00D73B63" w:rsidRPr="00FD5097">
        <w:rPr>
          <w:rFonts w:ascii="Cambria" w:hAnsi="Cambria" w:cs="Arial"/>
          <w:b/>
          <w:sz w:val="24"/>
          <w:szCs w:val="24"/>
        </w:rPr>
        <w:t xml:space="preserve"> 2</w:t>
      </w:r>
      <w:r w:rsidR="005F5C15" w:rsidRPr="00FD5097">
        <w:rPr>
          <w:rFonts w:ascii="Cambria" w:hAnsi="Cambria" w:cs="Arial"/>
          <w:sz w:val="24"/>
          <w:szCs w:val="24"/>
        </w:rPr>
        <w:t>)</w:t>
      </w:r>
      <w:r w:rsidR="00BA5DC2" w:rsidRPr="00FD5097">
        <w:rPr>
          <w:rFonts w:ascii="Cambria" w:hAnsi="Cambria" w:cs="Arial"/>
          <w:sz w:val="24"/>
          <w:szCs w:val="24"/>
        </w:rPr>
        <w:t xml:space="preserve">. This allows </w:t>
      </w:r>
      <w:r w:rsidR="005F5C15" w:rsidRPr="00FD5097">
        <w:rPr>
          <w:rFonts w:ascii="Cambria" w:hAnsi="Cambria" w:cs="Arial"/>
          <w:sz w:val="24"/>
          <w:szCs w:val="24"/>
        </w:rPr>
        <w:t>many</w:t>
      </w:r>
      <w:r w:rsidR="00BA5DC2" w:rsidRPr="00FD5097">
        <w:rPr>
          <w:rFonts w:ascii="Cambria" w:hAnsi="Cambria" w:cs="Arial"/>
          <w:sz w:val="24"/>
          <w:szCs w:val="24"/>
        </w:rPr>
        <w:t xml:space="preserve"> columns to be run at the same time</w:t>
      </w:r>
      <w:r w:rsidR="00D73B63" w:rsidRPr="00FD5097">
        <w:rPr>
          <w:rFonts w:ascii="Cambria" w:hAnsi="Cambria" w:cs="Arial"/>
          <w:sz w:val="24"/>
          <w:szCs w:val="24"/>
        </w:rPr>
        <w:t>.</w:t>
      </w:r>
    </w:p>
    <w:p w14:paraId="108E5A94" w14:textId="77777777" w:rsidR="00977872" w:rsidRPr="004150C5" w:rsidRDefault="00977872" w:rsidP="004150C5">
      <w:pPr>
        <w:spacing w:after="0" w:line="276" w:lineRule="auto"/>
        <w:rPr>
          <w:rFonts w:ascii="Cambria" w:hAnsi="Cambria" w:cs="Arial"/>
          <w:sz w:val="24"/>
          <w:szCs w:val="24"/>
        </w:rPr>
      </w:pPr>
    </w:p>
    <w:p w14:paraId="40358EE5" w14:textId="77777777" w:rsidR="0019274B" w:rsidRPr="00FD5097" w:rsidRDefault="0019274B" w:rsidP="00FD5097">
      <w:pPr>
        <w:pStyle w:val="ListParagraph"/>
        <w:numPr>
          <w:ilvl w:val="0"/>
          <w:numId w:val="1"/>
        </w:numPr>
        <w:spacing w:after="0" w:line="276" w:lineRule="auto"/>
        <w:rPr>
          <w:rFonts w:ascii="Cambria" w:hAnsi="Cambria" w:cs="Arial"/>
          <w:sz w:val="24"/>
          <w:szCs w:val="24"/>
        </w:rPr>
      </w:pPr>
      <w:r w:rsidRPr="00FD5097">
        <w:rPr>
          <w:rFonts w:ascii="Cambria" w:hAnsi="Cambria" w:cs="Arial"/>
          <w:sz w:val="24"/>
          <w:szCs w:val="24"/>
        </w:rPr>
        <w:t>Methods</w:t>
      </w:r>
    </w:p>
    <w:p w14:paraId="61B7CAB2" w14:textId="77777777" w:rsidR="00FD5097" w:rsidRDefault="00FD5097" w:rsidP="00FD5097">
      <w:pPr>
        <w:pStyle w:val="ListParagraph"/>
        <w:spacing w:after="0" w:line="276" w:lineRule="auto"/>
        <w:ind w:left="936"/>
        <w:rPr>
          <w:rFonts w:ascii="Cambria" w:hAnsi="Cambria" w:cs="Arial"/>
          <w:sz w:val="24"/>
          <w:szCs w:val="24"/>
        </w:rPr>
      </w:pPr>
    </w:p>
    <w:p w14:paraId="62E7F0E5" w14:textId="3A31E11C" w:rsidR="000A7632" w:rsidRPr="00FD5097" w:rsidRDefault="000A7632" w:rsidP="00FD5097">
      <w:pPr>
        <w:pStyle w:val="ListParagraph"/>
        <w:numPr>
          <w:ilvl w:val="1"/>
          <w:numId w:val="1"/>
        </w:numPr>
        <w:spacing w:after="0" w:line="276" w:lineRule="auto"/>
        <w:rPr>
          <w:rFonts w:ascii="Cambria" w:hAnsi="Cambria" w:cs="Arial"/>
          <w:sz w:val="24"/>
          <w:szCs w:val="24"/>
        </w:rPr>
      </w:pPr>
      <w:r w:rsidRPr="00FD5097">
        <w:rPr>
          <w:rFonts w:ascii="Cambria" w:hAnsi="Cambria" w:cs="Arial"/>
          <w:sz w:val="24"/>
          <w:szCs w:val="24"/>
        </w:rPr>
        <w:t xml:space="preserve">Start with </w:t>
      </w:r>
      <w:r w:rsidR="00977872">
        <w:rPr>
          <w:rFonts w:ascii="Cambria" w:hAnsi="Cambria" w:cs="Arial"/>
          <w:sz w:val="24"/>
          <w:szCs w:val="24"/>
        </w:rPr>
        <w:t>the</w:t>
      </w:r>
      <w:r w:rsidRPr="00FD5097">
        <w:rPr>
          <w:rFonts w:ascii="Cambria" w:hAnsi="Cambria" w:cs="Arial"/>
          <w:sz w:val="24"/>
          <w:szCs w:val="24"/>
        </w:rPr>
        <w:t xml:space="preserve"> </w:t>
      </w:r>
      <w:r w:rsidR="005F62A3" w:rsidRPr="00FD5097">
        <w:rPr>
          <w:rFonts w:ascii="Cambria" w:hAnsi="Cambria" w:cs="Arial"/>
          <w:sz w:val="24"/>
          <w:szCs w:val="24"/>
        </w:rPr>
        <w:t xml:space="preserve">dry </w:t>
      </w:r>
      <w:r w:rsidRPr="00FD5097">
        <w:rPr>
          <w:rFonts w:ascii="Cambria" w:hAnsi="Cambria" w:cs="Arial"/>
          <w:sz w:val="24"/>
          <w:szCs w:val="24"/>
        </w:rPr>
        <w:t xml:space="preserve">sample </w:t>
      </w:r>
      <w:r w:rsidR="005F62A3" w:rsidRPr="00FD5097">
        <w:rPr>
          <w:rFonts w:ascii="Cambria" w:hAnsi="Cambria" w:cs="Arial"/>
          <w:sz w:val="24"/>
          <w:szCs w:val="24"/>
        </w:rPr>
        <w:t>in a 4</w:t>
      </w:r>
      <w:r w:rsidR="00B376A2">
        <w:rPr>
          <w:rFonts w:ascii="Cambria" w:hAnsi="Cambria" w:cs="Arial"/>
          <w:sz w:val="24"/>
          <w:szCs w:val="24"/>
        </w:rPr>
        <w:t>-</w:t>
      </w:r>
      <w:r w:rsidR="005F62A3" w:rsidRPr="00FD5097">
        <w:rPr>
          <w:rFonts w:ascii="Cambria" w:hAnsi="Cambria" w:cs="Arial"/>
          <w:sz w:val="24"/>
          <w:szCs w:val="24"/>
        </w:rPr>
        <w:t>mL</w:t>
      </w:r>
      <w:r w:rsidRPr="00FD5097">
        <w:rPr>
          <w:rFonts w:ascii="Cambria" w:hAnsi="Cambria" w:cs="Arial"/>
          <w:sz w:val="24"/>
          <w:szCs w:val="24"/>
        </w:rPr>
        <w:t xml:space="preserve"> vial</w:t>
      </w:r>
      <w:r w:rsidR="00977872">
        <w:rPr>
          <w:rFonts w:ascii="Cambria" w:hAnsi="Cambria" w:cs="Arial"/>
          <w:sz w:val="24"/>
          <w:szCs w:val="24"/>
        </w:rPr>
        <w:t>.</w:t>
      </w:r>
      <w:r w:rsidRPr="00FD5097">
        <w:rPr>
          <w:rFonts w:ascii="Cambria" w:hAnsi="Cambria" w:cs="Arial"/>
          <w:sz w:val="24"/>
          <w:szCs w:val="24"/>
        </w:rPr>
        <w:t xml:space="preserve"> </w:t>
      </w:r>
      <w:r w:rsidR="00C67261">
        <w:rPr>
          <w:rFonts w:ascii="Cambria" w:hAnsi="Cambria" w:cs="Arial"/>
          <w:sz w:val="24"/>
          <w:szCs w:val="24"/>
        </w:rPr>
        <w:t xml:space="preserve">If </w:t>
      </w:r>
      <w:del w:id="34" w:author="JoVE JoVE" w:date="2015-06-26T11:02:00Z">
        <w:r w:rsidR="00C67261" w:rsidDel="003D31F3">
          <w:rPr>
            <w:rFonts w:ascii="Cambria" w:hAnsi="Cambria" w:cs="Arial"/>
            <w:sz w:val="24"/>
            <w:szCs w:val="24"/>
          </w:rPr>
          <w:delText xml:space="preserve">your </w:delText>
        </w:r>
      </w:del>
      <w:ins w:id="35" w:author="JoVE JoVE" w:date="2015-06-26T11:02:00Z">
        <w:r w:rsidR="003D31F3">
          <w:rPr>
            <w:rFonts w:ascii="Cambria" w:hAnsi="Cambria" w:cs="Arial"/>
            <w:sz w:val="24"/>
            <w:szCs w:val="24"/>
          </w:rPr>
          <w:t xml:space="preserve">the </w:t>
        </w:r>
      </w:ins>
      <w:r w:rsidR="00C67261">
        <w:rPr>
          <w:rFonts w:ascii="Cambria" w:hAnsi="Cambria" w:cs="Arial"/>
          <w:sz w:val="24"/>
          <w:szCs w:val="24"/>
        </w:rPr>
        <w:t xml:space="preserve">sample weighs more than ~ 10 mg when dry, </w:t>
      </w:r>
      <w:del w:id="36" w:author="JoVE JoVE" w:date="2015-06-26T11:02:00Z">
        <w:r w:rsidR="00C67261" w:rsidDel="003D31F3">
          <w:rPr>
            <w:rFonts w:ascii="Cambria" w:hAnsi="Cambria" w:cs="Arial"/>
            <w:sz w:val="24"/>
            <w:szCs w:val="24"/>
          </w:rPr>
          <w:delText xml:space="preserve">you </w:delText>
        </w:r>
      </w:del>
      <w:ins w:id="37" w:author="JoVE JoVE" w:date="2015-06-26T11:02:00Z">
        <w:r w:rsidR="003D31F3">
          <w:rPr>
            <w:rFonts w:ascii="Cambria" w:hAnsi="Cambria" w:cs="Arial"/>
            <w:sz w:val="24"/>
            <w:szCs w:val="24"/>
          </w:rPr>
          <w:t xml:space="preserve">it </w:t>
        </w:r>
      </w:ins>
      <w:r w:rsidR="00C67261">
        <w:rPr>
          <w:rFonts w:ascii="Cambria" w:hAnsi="Cambria" w:cs="Arial"/>
          <w:sz w:val="24"/>
          <w:szCs w:val="24"/>
        </w:rPr>
        <w:t xml:space="preserve">may need to </w:t>
      </w:r>
      <w:ins w:id="38" w:author="JoVE JoVE" w:date="2015-06-26T11:03:00Z">
        <w:r w:rsidR="003D31F3">
          <w:rPr>
            <w:rFonts w:ascii="Cambria" w:hAnsi="Cambria" w:cs="Arial"/>
            <w:sz w:val="24"/>
            <w:szCs w:val="24"/>
          </w:rPr>
          <w:t xml:space="preserve">be </w:t>
        </w:r>
      </w:ins>
      <w:r w:rsidR="00C67261">
        <w:rPr>
          <w:rFonts w:ascii="Cambria" w:hAnsi="Cambria" w:cs="Arial"/>
          <w:sz w:val="24"/>
          <w:szCs w:val="24"/>
        </w:rPr>
        <w:t xml:space="preserve">split </w:t>
      </w:r>
      <w:del w:id="39" w:author="JoVE JoVE" w:date="2015-06-26T11:03:00Z">
        <w:r w:rsidR="00C67261" w:rsidDel="003D31F3">
          <w:rPr>
            <w:rFonts w:ascii="Cambria" w:hAnsi="Cambria" w:cs="Arial"/>
            <w:sz w:val="24"/>
            <w:szCs w:val="24"/>
          </w:rPr>
          <w:delText xml:space="preserve">it </w:delText>
        </w:r>
      </w:del>
      <w:r w:rsidR="00C67261">
        <w:rPr>
          <w:rFonts w:ascii="Cambria" w:hAnsi="Cambria" w:cs="Arial"/>
          <w:sz w:val="24"/>
          <w:szCs w:val="24"/>
        </w:rPr>
        <w:t>before performing the next steps as the silica gel can only react with a finite mass of organic matter.</w:t>
      </w:r>
    </w:p>
    <w:p w14:paraId="7711600C" w14:textId="77777777" w:rsidR="005F62A3" w:rsidRPr="00FD5097" w:rsidRDefault="005F62A3" w:rsidP="00FD5097">
      <w:pPr>
        <w:pStyle w:val="ListParagraph"/>
        <w:spacing w:after="0" w:line="276" w:lineRule="auto"/>
        <w:ind w:left="936"/>
        <w:rPr>
          <w:rFonts w:ascii="Cambria" w:hAnsi="Cambria" w:cs="Arial"/>
          <w:sz w:val="24"/>
          <w:szCs w:val="24"/>
        </w:rPr>
      </w:pPr>
    </w:p>
    <w:p w14:paraId="79414D38" w14:textId="77777777" w:rsidR="00B376A2" w:rsidRPr="00B376A2" w:rsidRDefault="005F62A3" w:rsidP="00FD5097">
      <w:pPr>
        <w:pStyle w:val="ListParagraph"/>
        <w:numPr>
          <w:ilvl w:val="1"/>
          <w:numId w:val="1"/>
        </w:numPr>
        <w:spacing w:after="0" w:line="276" w:lineRule="auto"/>
        <w:rPr>
          <w:ins w:id="40" w:author="JoVE JoVE" w:date="2015-05-15T10:49:00Z"/>
          <w:rFonts w:ascii="Cambria" w:hAnsi="Cambria" w:cs="Arial"/>
          <w:sz w:val="24"/>
          <w:szCs w:val="24"/>
        </w:rPr>
      </w:pPr>
      <w:r w:rsidRPr="00FD5097">
        <w:rPr>
          <w:rFonts w:ascii="Cambria" w:hAnsi="Cambria" w:cs="Arial"/>
          <w:sz w:val="24"/>
          <w:szCs w:val="24"/>
        </w:rPr>
        <w:t>S</w:t>
      </w:r>
      <w:r w:rsidR="000A7632" w:rsidRPr="00FD5097">
        <w:rPr>
          <w:rFonts w:ascii="Cambria" w:hAnsi="Cambria" w:cs="Arial"/>
          <w:sz w:val="24"/>
          <w:szCs w:val="24"/>
        </w:rPr>
        <w:t xml:space="preserve">uspend </w:t>
      </w:r>
      <w:r w:rsidR="00977872">
        <w:rPr>
          <w:rFonts w:ascii="Cambria" w:hAnsi="Cambria" w:cs="Arial"/>
          <w:sz w:val="24"/>
          <w:szCs w:val="24"/>
        </w:rPr>
        <w:t>the</w:t>
      </w:r>
      <w:r w:rsidR="000A7632" w:rsidRPr="00FD5097">
        <w:rPr>
          <w:rFonts w:ascii="Cambria" w:hAnsi="Cambria" w:cs="Arial"/>
          <w:sz w:val="24"/>
          <w:szCs w:val="24"/>
        </w:rPr>
        <w:t xml:space="preserve"> sample in</w:t>
      </w:r>
      <w:r w:rsidRPr="00FD5097">
        <w:rPr>
          <w:rFonts w:ascii="Cambria" w:hAnsi="Cambria" w:cs="Arial"/>
          <w:sz w:val="24"/>
          <w:szCs w:val="24"/>
        </w:rPr>
        <w:t xml:space="preserve"> a small amount</w:t>
      </w:r>
      <w:r w:rsidR="000A7632" w:rsidRPr="00FD5097">
        <w:rPr>
          <w:rFonts w:ascii="Cambria" w:hAnsi="Cambria" w:cs="Arial"/>
          <w:sz w:val="24"/>
          <w:szCs w:val="24"/>
        </w:rPr>
        <w:t xml:space="preserve"> of hexane.</w:t>
      </w:r>
      <w:r w:rsidRPr="00FD5097">
        <w:rPr>
          <w:rFonts w:ascii="Cambria" w:hAnsi="Cambria" w:cs="Arial"/>
          <w:sz w:val="24"/>
          <w:szCs w:val="24"/>
        </w:rPr>
        <w:t xml:space="preserve"> T</w:t>
      </w:r>
      <w:r w:rsidR="000A7632" w:rsidRPr="00FD5097">
        <w:rPr>
          <w:rFonts w:ascii="Cambria" w:hAnsi="Cambria" w:cs="Arial"/>
          <w:sz w:val="24"/>
          <w:szCs w:val="24"/>
        </w:rPr>
        <w:t>his is the first and the least polar of the three solvent</w:t>
      </w:r>
      <w:r w:rsidR="00A93C13">
        <w:rPr>
          <w:rFonts w:ascii="Cambria" w:hAnsi="Cambria" w:cs="Arial"/>
          <w:sz w:val="24"/>
          <w:szCs w:val="24"/>
        </w:rPr>
        <w:t>s</w:t>
      </w:r>
      <w:r w:rsidR="000A7632" w:rsidRPr="00FD5097">
        <w:rPr>
          <w:rFonts w:ascii="Cambria" w:hAnsi="Cambria" w:cs="Arial"/>
          <w:sz w:val="24"/>
          <w:szCs w:val="24"/>
        </w:rPr>
        <w:t xml:space="preserve"> use</w:t>
      </w:r>
      <w:r w:rsidR="00A93C13">
        <w:rPr>
          <w:rFonts w:ascii="Cambria" w:hAnsi="Cambria" w:cs="Arial"/>
          <w:sz w:val="24"/>
          <w:szCs w:val="24"/>
        </w:rPr>
        <w:t>d in this experiment</w:t>
      </w:r>
      <w:r w:rsidR="000A7632" w:rsidRPr="00FD5097">
        <w:rPr>
          <w:rFonts w:ascii="Cambria" w:hAnsi="Cambria" w:cs="Arial"/>
          <w:sz w:val="24"/>
          <w:szCs w:val="24"/>
        </w:rPr>
        <w:t>.</w:t>
      </w:r>
      <w:r w:rsidR="000A7632" w:rsidRPr="00FD5097">
        <w:rPr>
          <w:rFonts w:ascii="Cambria" w:hAnsi="Cambria"/>
        </w:rPr>
        <w:t xml:space="preserve"> </w:t>
      </w:r>
    </w:p>
    <w:p w14:paraId="79037674" w14:textId="77777777" w:rsidR="00B376A2" w:rsidRPr="00B376A2" w:rsidRDefault="00B376A2" w:rsidP="0049147F">
      <w:pPr>
        <w:spacing w:after="0" w:line="276" w:lineRule="auto"/>
        <w:rPr>
          <w:ins w:id="41" w:author="JoVE JoVE" w:date="2015-05-15T10:49:00Z"/>
          <w:rFonts w:ascii="Cambria" w:hAnsi="Cambria" w:cs="Arial"/>
          <w:sz w:val="24"/>
          <w:szCs w:val="24"/>
        </w:rPr>
      </w:pPr>
    </w:p>
    <w:p w14:paraId="709EAAE9" w14:textId="593C4A83" w:rsidR="005F62A3" w:rsidRPr="00FD5097" w:rsidRDefault="000A7632" w:rsidP="00FD5097">
      <w:pPr>
        <w:pStyle w:val="ListParagraph"/>
        <w:numPr>
          <w:ilvl w:val="1"/>
          <w:numId w:val="1"/>
        </w:numPr>
        <w:spacing w:after="0" w:line="276" w:lineRule="auto"/>
        <w:rPr>
          <w:rFonts w:ascii="Cambria" w:hAnsi="Cambria" w:cs="Arial"/>
          <w:sz w:val="24"/>
          <w:szCs w:val="24"/>
        </w:rPr>
      </w:pPr>
      <w:r w:rsidRPr="00FD5097">
        <w:rPr>
          <w:rFonts w:ascii="Cambria" w:hAnsi="Cambria" w:cs="Arial"/>
          <w:sz w:val="24"/>
          <w:szCs w:val="24"/>
        </w:rPr>
        <w:t xml:space="preserve">If there is sample stuck to the inside of the </w:t>
      </w:r>
      <w:r w:rsidR="005F62A3" w:rsidRPr="00FD5097">
        <w:rPr>
          <w:rFonts w:ascii="Cambria" w:hAnsi="Cambria" w:cs="Arial"/>
          <w:sz w:val="24"/>
          <w:szCs w:val="24"/>
        </w:rPr>
        <w:t>vial,</w:t>
      </w:r>
      <w:r w:rsidRPr="00FD5097">
        <w:rPr>
          <w:rFonts w:ascii="Cambria" w:hAnsi="Cambria" w:cs="Arial"/>
          <w:sz w:val="24"/>
          <w:szCs w:val="24"/>
        </w:rPr>
        <w:t xml:space="preserve"> </w:t>
      </w:r>
      <w:r w:rsidR="005F62A3" w:rsidRPr="00FD5097">
        <w:rPr>
          <w:rFonts w:ascii="Cambria" w:hAnsi="Cambria" w:cs="Arial"/>
          <w:sz w:val="24"/>
          <w:szCs w:val="24"/>
        </w:rPr>
        <w:t>sonicate</w:t>
      </w:r>
      <w:r w:rsidRPr="00FD5097">
        <w:rPr>
          <w:rFonts w:ascii="Cambria" w:hAnsi="Cambria" w:cs="Arial"/>
          <w:sz w:val="24"/>
          <w:szCs w:val="24"/>
        </w:rPr>
        <w:t xml:space="preserve"> the samples for </w:t>
      </w:r>
      <w:r w:rsidR="00A93C13">
        <w:rPr>
          <w:rFonts w:ascii="Cambria" w:hAnsi="Cambria" w:cs="Arial"/>
          <w:sz w:val="24"/>
          <w:szCs w:val="24"/>
        </w:rPr>
        <w:t>5</w:t>
      </w:r>
      <w:r w:rsidRPr="00FD5097">
        <w:rPr>
          <w:rFonts w:ascii="Cambria" w:hAnsi="Cambria" w:cs="Arial"/>
          <w:sz w:val="24"/>
          <w:szCs w:val="24"/>
        </w:rPr>
        <w:t xml:space="preserve"> min</w:t>
      </w:r>
      <w:r w:rsidR="005F62A3" w:rsidRPr="00FD5097">
        <w:rPr>
          <w:rFonts w:ascii="Cambria" w:hAnsi="Cambria" w:cs="Arial"/>
          <w:sz w:val="24"/>
          <w:szCs w:val="24"/>
        </w:rPr>
        <w:t>.</w:t>
      </w:r>
    </w:p>
    <w:p w14:paraId="120FA4E8" w14:textId="77777777" w:rsidR="005F62A3" w:rsidRPr="00FD5097" w:rsidRDefault="005F62A3" w:rsidP="00FD5097">
      <w:pPr>
        <w:pStyle w:val="ListParagraph"/>
        <w:spacing w:after="0" w:line="276" w:lineRule="auto"/>
        <w:ind w:left="936"/>
        <w:rPr>
          <w:rFonts w:ascii="Cambria" w:hAnsi="Cambria" w:cs="Arial"/>
          <w:sz w:val="24"/>
          <w:szCs w:val="24"/>
        </w:rPr>
      </w:pPr>
    </w:p>
    <w:p w14:paraId="7D362049" w14:textId="77777777" w:rsidR="005F62A3" w:rsidRPr="00FD5097" w:rsidRDefault="000A7632" w:rsidP="00FD5097">
      <w:pPr>
        <w:pStyle w:val="ListParagraph"/>
        <w:numPr>
          <w:ilvl w:val="1"/>
          <w:numId w:val="1"/>
        </w:numPr>
        <w:spacing w:after="0" w:line="276" w:lineRule="auto"/>
        <w:rPr>
          <w:rFonts w:ascii="Cambria" w:hAnsi="Cambria" w:cs="Arial"/>
          <w:sz w:val="24"/>
          <w:szCs w:val="24"/>
        </w:rPr>
      </w:pPr>
      <w:r w:rsidRPr="00FD5097">
        <w:rPr>
          <w:rFonts w:ascii="Cambria" w:hAnsi="Cambria" w:cs="Arial"/>
          <w:sz w:val="24"/>
          <w:szCs w:val="24"/>
        </w:rPr>
        <w:t>Load a small amount</w:t>
      </w:r>
      <w:r w:rsidR="005F62A3" w:rsidRPr="00FD5097">
        <w:rPr>
          <w:rFonts w:ascii="Cambria" w:hAnsi="Cambria" w:cs="Arial"/>
          <w:sz w:val="24"/>
          <w:szCs w:val="24"/>
        </w:rPr>
        <w:t xml:space="preserve"> of glass wool</w:t>
      </w:r>
      <w:r w:rsidRPr="00FD5097">
        <w:rPr>
          <w:rFonts w:ascii="Cambria" w:hAnsi="Cambria" w:cs="Arial"/>
          <w:sz w:val="24"/>
          <w:szCs w:val="24"/>
        </w:rPr>
        <w:t xml:space="preserve"> into the top of a pipette using a set of clean tweezers.</w:t>
      </w:r>
      <w:r w:rsidR="005F62A3" w:rsidRPr="00FD5097">
        <w:rPr>
          <w:rFonts w:ascii="Cambria" w:hAnsi="Cambria" w:cs="Arial"/>
          <w:sz w:val="24"/>
          <w:szCs w:val="24"/>
        </w:rPr>
        <w:t xml:space="preserve"> Gently push the glass wool to the</w:t>
      </w:r>
      <w:r w:rsidRPr="00FD5097">
        <w:rPr>
          <w:rFonts w:ascii="Cambria" w:hAnsi="Cambria" w:cs="Arial"/>
          <w:sz w:val="24"/>
          <w:szCs w:val="24"/>
        </w:rPr>
        <w:t xml:space="preserve"> bottom of the pipette</w:t>
      </w:r>
      <w:r w:rsidR="00A93C13">
        <w:rPr>
          <w:rFonts w:ascii="Cambria" w:hAnsi="Cambria" w:cs="Arial"/>
          <w:sz w:val="24"/>
          <w:szCs w:val="24"/>
        </w:rPr>
        <w:t>,</w:t>
      </w:r>
      <w:r w:rsidRPr="00FD5097">
        <w:rPr>
          <w:rFonts w:ascii="Cambria" w:hAnsi="Cambria" w:cs="Arial"/>
          <w:sz w:val="24"/>
          <w:szCs w:val="24"/>
        </w:rPr>
        <w:t xml:space="preserve"> using another pipette</w:t>
      </w:r>
      <w:r w:rsidR="005F62A3" w:rsidRPr="00FD5097">
        <w:rPr>
          <w:rFonts w:ascii="Cambria" w:hAnsi="Cambria" w:cs="Arial"/>
          <w:sz w:val="24"/>
          <w:szCs w:val="24"/>
        </w:rPr>
        <w:t>,</w:t>
      </w:r>
      <w:r w:rsidRPr="00FD5097">
        <w:rPr>
          <w:rFonts w:ascii="Cambria" w:hAnsi="Cambria" w:cs="Arial"/>
          <w:sz w:val="24"/>
          <w:szCs w:val="24"/>
        </w:rPr>
        <w:t xml:space="preserve"> to form a plug.</w:t>
      </w:r>
      <w:r w:rsidRPr="00FD5097">
        <w:rPr>
          <w:rFonts w:ascii="Cambria" w:hAnsi="Cambria"/>
        </w:rPr>
        <w:t xml:space="preserve"> </w:t>
      </w:r>
      <w:r w:rsidR="005F62A3" w:rsidRPr="00FD5097">
        <w:rPr>
          <w:rFonts w:ascii="Cambria" w:hAnsi="Cambria" w:cs="Arial"/>
          <w:sz w:val="24"/>
          <w:szCs w:val="24"/>
        </w:rPr>
        <w:cr/>
      </w:r>
    </w:p>
    <w:p w14:paraId="20817FB7" w14:textId="77777777" w:rsidR="00737433" w:rsidRPr="00FD5097" w:rsidRDefault="000A7632" w:rsidP="00FD5097">
      <w:pPr>
        <w:pStyle w:val="ListParagraph"/>
        <w:numPr>
          <w:ilvl w:val="1"/>
          <w:numId w:val="1"/>
        </w:numPr>
        <w:spacing w:after="0" w:line="276" w:lineRule="auto"/>
        <w:rPr>
          <w:rFonts w:ascii="Cambria" w:hAnsi="Cambria" w:cs="Arial"/>
          <w:sz w:val="24"/>
          <w:szCs w:val="24"/>
        </w:rPr>
      </w:pPr>
      <w:r w:rsidRPr="00FD5097">
        <w:rPr>
          <w:rFonts w:ascii="Cambria" w:hAnsi="Cambria" w:cs="Arial"/>
          <w:sz w:val="24"/>
          <w:szCs w:val="24"/>
        </w:rPr>
        <w:t xml:space="preserve">Carefully transfer silica gel into the </w:t>
      </w:r>
      <w:r w:rsidR="005F62A3" w:rsidRPr="00FD5097">
        <w:rPr>
          <w:rFonts w:ascii="Cambria" w:hAnsi="Cambria" w:cs="Arial"/>
          <w:sz w:val="24"/>
          <w:szCs w:val="24"/>
        </w:rPr>
        <w:t>pipette</w:t>
      </w:r>
      <w:r w:rsidRPr="00FD5097">
        <w:rPr>
          <w:rFonts w:ascii="Cambria" w:hAnsi="Cambria" w:cs="Arial"/>
          <w:sz w:val="24"/>
          <w:szCs w:val="24"/>
        </w:rPr>
        <w:t xml:space="preserve"> until it is approximately half full.</w:t>
      </w:r>
    </w:p>
    <w:p w14:paraId="230D583D" w14:textId="77777777" w:rsidR="00737433" w:rsidRPr="00FD5097" w:rsidRDefault="000A7632" w:rsidP="00FD5097">
      <w:pPr>
        <w:pStyle w:val="ListParagraph"/>
        <w:spacing w:after="0" w:line="276" w:lineRule="auto"/>
        <w:ind w:left="936"/>
        <w:rPr>
          <w:rFonts w:ascii="Cambria" w:hAnsi="Cambria" w:cs="Arial"/>
          <w:sz w:val="24"/>
          <w:szCs w:val="24"/>
        </w:rPr>
      </w:pPr>
      <w:r w:rsidRPr="00FD5097">
        <w:rPr>
          <w:rFonts w:ascii="Cambria" w:hAnsi="Cambria"/>
        </w:rPr>
        <w:t xml:space="preserve"> </w:t>
      </w:r>
    </w:p>
    <w:p w14:paraId="51FEDDF2" w14:textId="59DD5A50" w:rsidR="005F62A3" w:rsidRPr="00FD5097" w:rsidRDefault="00737433" w:rsidP="00FD5097">
      <w:pPr>
        <w:pStyle w:val="ListParagraph"/>
        <w:numPr>
          <w:ilvl w:val="1"/>
          <w:numId w:val="1"/>
        </w:numPr>
        <w:spacing w:after="0" w:line="276" w:lineRule="auto"/>
        <w:rPr>
          <w:rFonts w:ascii="Cambria" w:hAnsi="Cambria" w:cs="Arial"/>
          <w:sz w:val="24"/>
          <w:szCs w:val="24"/>
        </w:rPr>
      </w:pPr>
      <w:r w:rsidRPr="00FD5097">
        <w:rPr>
          <w:rFonts w:ascii="Cambria" w:hAnsi="Cambria" w:cs="Arial"/>
          <w:sz w:val="24"/>
          <w:szCs w:val="24"/>
        </w:rPr>
        <w:t xml:space="preserve">Place a </w:t>
      </w:r>
      <w:r w:rsidR="00E14780">
        <w:rPr>
          <w:rFonts w:ascii="Cambria" w:hAnsi="Cambria" w:cs="Arial"/>
          <w:sz w:val="24"/>
          <w:szCs w:val="24"/>
        </w:rPr>
        <w:t>4</w:t>
      </w:r>
      <w:ins w:id="42" w:author="JoVE JoVE" w:date="2015-06-26T11:03:00Z">
        <w:r w:rsidR="003D31F3">
          <w:rPr>
            <w:rFonts w:ascii="Cambria" w:hAnsi="Cambria" w:cs="Arial"/>
            <w:sz w:val="24"/>
            <w:szCs w:val="24"/>
          </w:rPr>
          <w:t>-</w:t>
        </w:r>
      </w:ins>
      <w:r w:rsidR="00E14780">
        <w:rPr>
          <w:rFonts w:ascii="Cambria" w:hAnsi="Cambria" w:cs="Arial"/>
          <w:sz w:val="24"/>
          <w:szCs w:val="24"/>
        </w:rPr>
        <w:t xml:space="preserve">mL </w:t>
      </w:r>
      <w:r w:rsidRPr="00FD5097">
        <w:rPr>
          <w:rFonts w:ascii="Cambria" w:hAnsi="Cambria" w:cs="Arial"/>
          <w:sz w:val="24"/>
          <w:szCs w:val="24"/>
        </w:rPr>
        <w:t>waste collection vial under the column</w:t>
      </w:r>
      <w:r w:rsidR="00A93C13">
        <w:rPr>
          <w:rFonts w:ascii="Cambria" w:hAnsi="Cambria" w:cs="Arial"/>
          <w:sz w:val="24"/>
          <w:szCs w:val="24"/>
        </w:rPr>
        <w:t>.</w:t>
      </w:r>
      <w:r w:rsidR="005F62A3" w:rsidRPr="00FD5097">
        <w:rPr>
          <w:rFonts w:ascii="Cambria" w:hAnsi="Cambria" w:cs="Arial"/>
          <w:sz w:val="24"/>
          <w:szCs w:val="24"/>
        </w:rPr>
        <w:cr/>
      </w:r>
    </w:p>
    <w:p w14:paraId="39957930" w14:textId="77777777" w:rsidR="005F62A3" w:rsidRPr="00FD5097" w:rsidRDefault="000A7632" w:rsidP="00FD5097">
      <w:pPr>
        <w:pStyle w:val="ListParagraph"/>
        <w:numPr>
          <w:ilvl w:val="1"/>
          <w:numId w:val="1"/>
        </w:numPr>
        <w:spacing w:after="0" w:line="276" w:lineRule="auto"/>
        <w:rPr>
          <w:rFonts w:ascii="Cambria" w:hAnsi="Cambria" w:cs="Arial"/>
          <w:sz w:val="24"/>
          <w:szCs w:val="24"/>
        </w:rPr>
      </w:pPr>
      <w:r w:rsidRPr="00FD5097">
        <w:rPr>
          <w:rFonts w:ascii="Cambria" w:hAnsi="Cambria" w:cs="Arial"/>
          <w:sz w:val="24"/>
          <w:szCs w:val="24"/>
        </w:rPr>
        <w:t>Soak the silica gel in the pipette with three volumes of hexane. This conditions the column</w:t>
      </w:r>
      <w:r w:rsidR="005F62A3" w:rsidRPr="00FD5097">
        <w:rPr>
          <w:rFonts w:ascii="Cambria" w:hAnsi="Cambria" w:cs="Arial"/>
          <w:sz w:val="24"/>
          <w:szCs w:val="24"/>
        </w:rPr>
        <w:t>,</w:t>
      </w:r>
      <w:r w:rsidRPr="00FD5097">
        <w:rPr>
          <w:rFonts w:ascii="Cambria" w:hAnsi="Cambria" w:cs="Arial"/>
          <w:sz w:val="24"/>
          <w:szCs w:val="24"/>
        </w:rPr>
        <w:t xml:space="preserve"> removes air bubbles</w:t>
      </w:r>
      <w:r w:rsidR="005F62A3" w:rsidRPr="00FD5097">
        <w:rPr>
          <w:rFonts w:ascii="Cambria" w:hAnsi="Cambria" w:cs="Arial"/>
          <w:sz w:val="24"/>
          <w:szCs w:val="24"/>
        </w:rPr>
        <w:t>,</w:t>
      </w:r>
      <w:r w:rsidRPr="00FD5097">
        <w:rPr>
          <w:rFonts w:ascii="Cambria" w:hAnsi="Cambria" w:cs="Arial"/>
          <w:sz w:val="24"/>
          <w:szCs w:val="24"/>
        </w:rPr>
        <w:t xml:space="preserve"> and rinses any </w:t>
      </w:r>
      <w:r w:rsidR="00737433" w:rsidRPr="00FD5097">
        <w:rPr>
          <w:rFonts w:ascii="Cambria" w:hAnsi="Cambria" w:cs="Arial"/>
          <w:sz w:val="24"/>
          <w:szCs w:val="24"/>
        </w:rPr>
        <w:t>im</w:t>
      </w:r>
      <w:r w:rsidR="005F62A3" w:rsidRPr="00FD5097">
        <w:rPr>
          <w:rFonts w:ascii="Cambria" w:hAnsi="Cambria" w:cs="Arial"/>
          <w:sz w:val="24"/>
          <w:szCs w:val="24"/>
        </w:rPr>
        <w:t>purities</w:t>
      </w:r>
      <w:r w:rsidRPr="00FD5097">
        <w:rPr>
          <w:rFonts w:ascii="Cambria" w:hAnsi="Cambria" w:cs="Arial"/>
          <w:sz w:val="24"/>
          <w:szCs w:val="24"/>
        </w:rPr>
        <w:t xml:space="preserve"> off the silica gel.</w:t>
      </w:r>
      <w:r w:rsidRPr="00FD5097">
        <w:rPr>
          <w:rFonts w:ascii="Cambria" w:hAnsi="Cambria"/>
        </w:rPr>
        <w:t xml:space="preserve"> </w:t>
      </w:r>
      <w:r w:rsidR="005F62A3" w:rsidRPr="00FD5097">
        <w:rPr>
          <w:rFonts w:ascii="Cambria" w:hAnsi="Cambria" w:cs="Arial"/>
          <w:sz w:val="24"/>
          <w:szCs w:val="24"/>
        </w:rPr>
        <w:cr/>
      </w:r>
    </w:p>
    <w:p w14:paraId="3656EBF9" w14:textId="77777777" w:rsidR="00737433" w:rsidRPr="00FD5097" w:rsidRDefault="005F62A3" w:rsidP="00FD5097">
      <w:pPr>
        <w:pStyle w:val="ListParagraph"/>
        <w:numPr>
          <w:ilvl w:val="1"/>
          <w:numId w:val="1"/>
        </w:numPr>
        <w:spacing w:after="0" w:line="276" w:lineRule="auto"/>
        <w:rPr>
          <w:rFonts w:ascii="Cambria" w:hAnsi="Cambria" w:cs="Arial"/>
          <w:sz w:val="24"/>
          <w:szCs w:val="24"/>
        </w:rPr>
      </w:pPr>
      <w:r w:rsidRPr="00FD5097">
        <w:rPr>
          <w:rFonts w:ascii="Cambria" w:hAnsi="Cambria" w:cs="Arial"/>
          <w:sz w:val="24"/>
          <w:szCs w:val="24"/>
        </w:rPr>
        <w:t xml:space="preserve">Once the final wash is done, </w:t>
      </w:r>
      <w:r w:rsidR="00737433" w:rsidRPr="00FD5097">
        <w:rPr>
          <w:rFonts w:ascii="Cambria" w:hAnsi="Cambria" w:cs="Arial"/>
          <w:sz w:val="24"/>
          <w:szCs w:val="24"/>
        </w:rPr>
        <w:t>remove the waste collection vi</w:t>
      </w:r>
      <w:r w:rsidR="00A93C13">
        <w:rPr>
          <w:rFonts w:ascii="Cambria" w:hAnsi="Cambria" w:cs="Arial"/>
          <w:sz w:val="24"/>
          <w:szCs w:val="24"/>
        </w:rPr>
        <w:t>al</w:t>
      </w:r>
      <w:r w:rsidR="00737433" w:rsidRPr="00FD5097">
        <w:rPr>
          <w:rFonts w:ascii="Cambria" w:hAnsi="Cambria" w:cs="Arial"/>
          <w:sz w:val="24"/>
          <w:szCs w:val="24"/>
        </w:rPr>
        <w:t xml:space="preserve"> and replace it with a vial to collect the apolar fraction. </w:t>
      </w:r>
    </w:p>
    <w:p w14:paraId="3FA77883" w14:textId="77777777" w:rsidR="00737433" w:rsidRPr="00FD5097" w:rsidRDefault="00737433" w:rsidP="00FD5097">
      <w:pPr>
        <w:pStyle w:val="ListParagraph"/>
        <w:spacing w:after="0" w:line="276" w:lineRule="auto"/>
        <w:ind w:left="936"/>
        <w:rPr>
          <w:rFonts w:ascii="Cambria" w:hAnsi="Cambria" w:cs="Arial"/>
          <w:sz w:val="24"/>
          <w:szCs w:val="24"/>
        </w:rPr>
      </w:pPr>
    </w:p>
    <w:p w14:paraId="16C71741" w14:textId="665E5016" w:rsidR="00737433" w:rsidRPr="00FD5097" w:rsidRDefault="00737433" w:rsidP="00FD5097">
      <w:pPr>
        <w:pStyle w:val="ListParagraph"/>
        <w:numPr>
          <w:ilvl w:val="1"/>
          <w:numId w:val="1"/>
        </w:numPr>
        <w:spacing w:after="0" w:line="276" w:lineRule="auto"/>
        <w:rPr>
          <w:rFonts w:ascii="Cambria" w:hAnsi="Cambria" w:cs="Arial"/>
          <w:sz w:val="24"/>
          <w:szCs w:val="24"/>
        </w:rPr>
      </w:pPr>
      <w:r w:rsidRPr="00FD5097">
        <w:rPr>
          <w:rFonts w:ascii="Cambria" w:hAnsi="Cambria" w:cs="Arial"/>
          <w:sz w:val="24"/>
          <w:szCs w:val="24"/>
        </w:rPr>
        <w:t>C</w:t>
      </w:r>
      <w:r w:rsidR="005F62A3" w:rsidRPr="00FD5097">
        <w:rPr>
          <w:rFonts w:ascii="Cambria" w:hAnsi="Cambria" w:cs="Arial"/>
          <w:sz w:val="24"/>
          <w:szCs w:val="24"/>
        </w:rPr>
        <w:t>arefully transfer</w:t>
      </w:r>
      <w:r w:rsidR="000A7632" w:rsidRPr="00FD5097">
        <w:rPr>
          <w:rFonts w:ascii="Cambria" w:hAnsi="Cambria" w:cs="Arial"/>
          <w:sz w:val="24"/>
          <w:szCs w:val="24"/>
        </w:rPr>
        <w:t xml:space="preserve"> </w:t>
      </w:r>
      <w:r w:rsidR="00A93C13">
        <w:rPr>
          <w:rFonts w:ascii="Cambria" w:hAnsi="Cambria" w:cs="Arial"/>
          <w:sz w:val="24"/>
          <w:szCs w:val="24"/>
        </w:rPr>
        <w:t>the</w:t>
      </w:r>
      <w:r w:rsidR="000A7632" w:rsidRPr="00FD5097">
        <w:rPr>
          <w:rFonts w:ascii="Cambria" w:hAnsi="Cambria" w:cs="Arial"/>
          <w:sz w:val="24"/>
          <w:szCs w:val="24"/>
        </w:rPr>
        <w:t xml:space="preserve"> </w:t>
      </w:r>
      <w:r w:rsidR="009B7C76">
        <w:rPr>
          <w:rFonts w:ascii="Cambria" w:hAnsi="Cambria" w:cs="Arial"/>
          <w:sz w:val="24"/>
          <w:szCs w:val="24"/>
        </w:rPr>
        <w:t xml:space="preserve">entire </w:t>
      </w:r>
      <w:r w:rsidR="000A7632" w:rsidRPr="00FD5097">
        <w:rPr>
          <w:rFonts w:ascii="Cambria" w:hAnsi="Cambria" w:cs="Arial"/>
          <w:sz w:val="24"/>
          <w:szCs w:val="24"/>
        </w:rPr>
        <w:t>sample</w:t>
      </w:r>
      <w:r w:rsidR="00323FD4">
        <w:rPr>
          <w:rFonts w:ascii="Cambria" w:hAnsi="Cambria" w:cs="Arial"/>
          <w:sz w:val="24"/>
          <w:szCs w:val="24"/>
        </w:rPr>
        <w:t xml:space="preserve"> in hexane</w:t>
      </w:r>
      <w:r w:rsidR="005F62A3" w:rsidRPr="00FD5097">
        <w:rPr>
          <w:rFonts w:ascii="Cambria" w:hAnsi="Cambria" w:cs="Arial"/>
          <w:sz w:val="24"/>
          <w:szCs w:val="24"/>
        </w:rPr>
        <w:t xml:space="preserve"> onto the column using a pipette. Rinse the sample vial two more times with small volumes of hexane</w:t>
      </w:r>
      <w:r w:rsidR="00A93C13">
        <w:rPr>
          <w:rFonts w:ascii="Cambria" w:hAnsi="Cambria" w:cs="Arial"/>
          <w:sz w:val="24"/>
          <w:szCs w:val="24"/>
        </w:rPr>
        <w:t>,</w:t>
      </w:r>
      <w:r w:rsidR="005F62A3" w:rsidRPr="00FD5097">
        <w:rPr>
          <w:rFonts w:ascii="Cambria" w:hAnsi="Cambria" w:cs="Arial"/>
          <w:sz w:val="24"/>
          <w:szCs w:val="24"/>
        </w:rPr>
        <w:t xml:space="preserve"> and transfer to the column. Allow the hexane th</w:t>
      </w:r>
      <w:r w:rsidR="00A93C13">
        <w:rPr>
          <w:rFonts w:ascii="Cambria" w:hAnsi="Cambria" w:cs="Arial"/>
          <w:sz w:val="24"/>
          <w:szCs w:val="24"/>
        </w:rPr>
        <w:t xml:space="preserve">e sample was </w:t>
      </w:r>
      <w:r w:rsidR="005F62A3" w:rsidRPr="00FD5097">
        <w:rPr>
          <w:rFonts w:ascii="Cambria" w:hAnsi="Cambria" w:cs="Arial"/>
          <w:sz w:val="24"/>
          <w:szCs w:val="24"/>
        </w:rPr>
        <w:t xml:space="preserve">transferred in to completely soak into the silica gel. </w:t>
      </w:r>
      <w:r w:rsidR="00A93C13">
        <w:rPr>
          <w:rFonts w:ascii="Cambria" w:hAnsi="Cambria" w:cs="Arial"/>
          <w:sz w:val="24"/>
          <w:szCs w:val="24"/>
        </w:rPr>
        <w:t>A</w:t>
      </w:r>
      <w:r w:rsidR="005F62A3" w:rsidRPr="00FD5097">
        <w:rPr>
          <w:rFonts w:ascii="Cambria" w:hAnsi="Cambria" w:cs="Arial"/>
          <w:sz w:val="24"/>
          <w:szCs w:val="24"/>
        </w:rPr>
        <w:t xml:space="preserve">t no time during the procedure should the silica gel dry out. </w:t>
      </w:r>
    </w:p>
    <w:p w14:paraId="6ED3CE09" w14:textId="77777777" w:rsidR="00737433" w:rsidRPr="00FD5097" w:rsidRDefault="00737433" w:rsidP="00FD5097">
      <w:pPr>
        <w:pStyle w:val="ListParagraph"/>
        <w:spacing w:after="0" w:line="276" w:lineRule="auto"/>
        <w:rPr>
          <w:rFonts w:ascii="Cambria" w:hAnsi="Cambria" w:cs="Arial"/>
          <w:sz w:val="24"/>
          <w:szCs w:val="24"/>
        </w:rPr>
      </w:pPr>
    </w:p>
    <w:p w14:paraId="4E941CAA" w14:textId="2CCA97CE" w:rsidR="00737433" w:rsidRPr="00FD5097" w:rsidRDefault="00737433" w:rsidP="00FD5097">
      <w:pPr>
        <w:pStyle w:val="ListParagraph"/>
        <w:numPr>
          <w:ilvl w:val="1"/>
          <w:numId w:val="1"/>
        </w:numPr>
        <w:spacing w:after="0" w:line="276" w:lineRule="auto"/>
        <w:rPr>
          <w:rFonts w:ascii="Cambria" w:hAnsi="Cambria" w:cs="Arial"/>
          <w:sz w:val="24"/>
          <w:szCs w:val="24"/>
        </w:rPr>
      </w:pPr>
      <w:r w:rsidRPr="00FD5097">
        <w:rPr>
          <w:rFonts w:ascii="Cambria" w:hAnsi="Cambria" w:cs="Arial"/>
          <w:sz w:val="24"/>
          <w:szCs w:val="24"/>
        </w:rPr>
        <w:t xml:space="preserve">Continue adding hexane to the top of </w:t>
      </w:r>
      <w:r w:rsidR="00A93C13">
        <w:rPr>
          <w:rFonts w:ascii="Cambria" w:hAnsi="Cambria" w:cs="Arial"/>
          <w:sz w:val="24"/>
          <w:szCs w:val="24"/>
        </w:rPr>
        <w:t>the</w:t>
      </w:r>
      <w:r w:rsidRPr="00FD5097">
        <w:rPr>
          <w:rFonts w:ascii="Cambria" w:hAnsi="Cambria" w:cs="Arial"/>
          <w:sz w:val="24"/>
          <w:szCs w:val="24"/>
        </w:rPr>
        <w:t xml:space="preserve"> sample until the collection vial below the column is nearly full</w:t>
      </w:r>
      <w:r w:rsidR="00C67261">
        <w:rPr>
          <w:rFonts w:ascii="Cambria" w:hAnsi="Cambria" w:cs="Arial"/>
          <w:sz w:val="24"/>
          <w:szCs w:val="24"/>
        </w:rPr>
        <w:t xml:space="preserve"> (~4 mL)</w:t>
      </w:r>
      <w:r w:rsidRPr="00FD5097">
        <w:rPr>
          <w:rFonts w:ascii="Cambria" w:hAnsi="Cambria" w:cs="Arial"/>
          <w:sz w:val="24"/>
          <w:szCs w:val="24"/>
        </w:rPr>
        <w:t>.</w:t>
      </w:r>
    </w:p>
    <w:p w14:paraId="231C8717" w14:textId="77777777" w:rsidR="00737433" w:rsidRPr="00FD5097" w:rsidRDefault="00737433" w:rsidP="00FD5097">
      <w:pPr>
        <w:pStyle w:val="ListParagraph"/>
        <w:spacing w:after="0" w:line="276" w:lineRule="auto"/>
        <w:ind w:left="936"/>
        <w:rPr>
          <w:rFonts w:ascii="Cambria" w:hAnsi="Cambria" w:cs="Arial"/>
          <w:sz w:val="24"/>
          <w:szCs w:val="24"/>
        </w:rPr>
      </w:pPr>
    </w:p>
    <w:p w14:paraId="18775553" w14:textId="77777777" w:rsidR="00737433" w:rsidRPr="00FD5097" w:rsidRDefault="00737433" w:rsidP="00FD5097">
      <w:pPr>
        <w:pStyle w:val="ListParagraph"/>
        <w:numPr>
          <w:ilvl w:val="2"/>
          <w:numId w:val="1"/>
        </w:numPr>
        <w:spacing w:after="0" w:line="276" w:lineRule="auto"/>
        <w:rPr>
          <w:rFonts w:ascii="Cambria" w:hAnsi="Cambria" w:cs="Arial"/>
          <w:sz w:val="24"/>
          <w:szCs w:val="24"/>
        </w:rPr>
      </w:pPr>
      <w:r w:rsidRPr="00FD5097">
        <w:rPr>
          <w:rFonts w:ascii="Cambria" w:hAnsi="Cambria" w:cs="Arial"/>
          <w:sz w:val="24"/>
          <w:szCs w:val="24"/>
        </w:rPr>
        <w:t>Allow all of the hexane to enter the silica gel before starting with the next solvent.</w:t>
      </w:r>
      <w:r w:rsidRPr="00FD5097">
        <w:rPr>
          <w:rFonts w:ascii="Cambria" w:hAnsi="Cambria" w:cs="Arial"/>
          <w:sz w:val="24"/>
          <w:szCs w:val="24"/>
        </w:rPr>
        <w:cr/>
      </w:r>
    </w:p>
    <w:p w14:paraId="35110E12" w14:textId="77777777" w:rsidR="00737433" w:rsidRPr="00FD5097" w:rsidRDefault="00737433" w:rsidP="00FD5097">
      <w:pPr>
        <w:pStyle w:val="ListParagraph"/>
        <w:numPr>
          <w:ilvl w:val="1"/>
          <w:numId w:val="1"/>
        </w:numPr>
        <w:spacing w:after="0" w:line="276" w:lineRule="auto"/>
        <w:rPr>
          <w:rFonts w:ascii="Cambria" w:hAnsi="Cambria" w:cs="Arial"/>
          <w:sz w:val="24"/>
          <w:szCs w:val="24"/>
        </w:rPr>
      </w:pPr>
      <w:commentRangeStart w:id="43"/>
      <w:commentRangeStart w:id="44"/>
      <w:r w:rsidRPr="00FD5097">
        <w:rPr>
          <w:rFonts w:ascii="Cambria" w:hAnsi="Cambria" w:cs="Arial"/>
          <w:sz w:val="24"/>
          <w:szCs w:val="24"/>
        </w:rPr>
        <w:t>Place the mid-polarity collection vial under the column</w:t>
      </w:r>
      <w:r w:rsidR="00A93C13">
        <w:rPr>
          <w:rFonts w:ascii="Cambria" w:hAnsi="Cambria" w:cs="Arial"/>
          <w:sz w:val="24"/>
          <w:szCs w:val="24"/>
        </w:rPr>
        <w:t>.</w:t>
      </w:r>
      <w:commentRangeEnd w:id="43"/>
      <w:r w:rsidR="008C5CE4">
        <w:rPr>
          <w:rStyle w:val="CommentReference"/>
        </w:rPr>
        <w:commentReference w:id="43"/>
      </w:r>
      <w:commentRangeEnd w:id="44"/>
      <w:r w:rsidR="00323FD4">
        <w:rPr>
          <w:rStyle w:val="CommentReference"/>
        </w:rPr>
        <w:commentReference w:id="44"/>
      </w:r>
      <w:r w:rsidRPr="00FD5097">
        <w:rPr>
          <w:rFonts w:ascii="Cambria" w:hAnsi="Cambria" w:cs="Arial"/>
          <w:sz w:val="24"/>
          <w:szCs w:val="24"/>
        </w:rPr>
        <w:cr/>
      </w:r>
    </w:p>
    <w:p w14:paraId="6A5595DD" w14:textId="77777777" w:rsidR="00737433" w:rsidRPr="00FD5097" w:rsidRDefault="00737433" w:rsidP="00FD5097">
      <w:pPr>
        <w:pStyle w:val="ListParagraph"/>
        <w:numPr>
          <w:ilvl w:val="1"/>
          <w:numId w:val="1"/>
        </w:numPr>
        <w:spacing w:after="0" w:line="276" w:lineRule="auto"/>
        <w:rPr>
          <w:rFonts w:ascii="Cambria" w:hAnsi="Cambria" w:cs="Arial"/>
          <w:sz w:val="24"/>
          <w:szCs w:val="24"/>
        </w:rPr>
      </w:pPr>
      <w:r w:rsidRPr="00FD5097">
        <w:rPr>
          <w:rFonts w:ascii="Cambria" w:hAnsi="Cambria" w:cs="Arial"/>
          <w:sz w:val="24"/>
          <w:szCs w:val="24"/>
        </w:rPr>
        <w:t>Add DCM to the top of the column until the collection vi</w:t>
      </w:r>
      <w:r w:rsidR="00A93C13">
        <w:rPr>
          <w:rFonts w:ascii="Cambria" w:hAnsi="Cambria" w:cs="Arial"/>
          <w:sz w:val="24"/>
          <w:szCs w:val="24"/>
        </w:rPr>
        <w:t>al</w:t>
      </w:r>
      <w:r w:rsidRPr="00FD5097">
        <w:rPr>
          <w:rFonts w:ascii="Cambria" w:hAnsi="Cambria" w:cs="Arial"/>
          <w:sz w:val="24"/>
          <w:szCs w:val="24"/>
        </w:rPr>
        <w:t xml:space="preserve"> is nearly full. Again</w:t>
      </w:r>
      <w:r w:rsidR="00A93C13">
        <w:rPr>
          <w:rFonts w:ascii="Cambria" w:hAnsi="Cambria" w:cs="Arial"/>
          <w:sz w:val="24"/>
          <w:szCs w:val="24"/>
        </w:rPr>
        <w:t>,</w:t>
      </w:r>
      <w:r w:rsidRPr="00FD5097">
        <w:rPr>
          <w:rFonts w:ascii="Cambria" w:hAnsi="Cambria" w:cs="Arial"/>
          <w:sz w:val="24"/>
          <w:szCs w:val="24"/>
        </w:rPr>
        <w:t xml:space="preserve"> allow all of the DCM to enter the collection vial before starting the next solvent.</w:t>
      </w:r>
      <w:r w:rsidRPr="00FD5097">
        <w:rPr>
          <w:rFonts w:ascii="Cambria" w:hAnsi="Cambria" w:cs="Arial"/>
          <w:sz w:val="24"/>
          <w:szCs w:val="24"/>
        </w:rPr>
        <w:cr/>
      </w:r>
    </w:p>
    <w:p w14:paraId="70632A81" w14:textId="77777777" w:rsidR="00737433" w:rsidRPr="00FD5097" w:rsidRDefault="00737433" w:rsidP="00FD5097">
      <w:pPr>
        <w:pStyle w:val="ListParagraph"/>
        <w:numPr>
          <w:ilvl w:val="1"/>
          <w:numId w:val="1"/>
        </w:numPr>
        <w:spacing w:after="0" w:line="276" w:lineRule="auto"/>
        <w:rPr>
          <w:rFonts w:ascii="Cambria" w:hAnsi="Cambria" w:cs="Arial"/>
          <w:sz w:val="24"/>
          <w:szCs w:val="24"/>
        </w:rPr>
      </w:pPr>
      <w:r w:rsidRPr="00FD5097">
        <w:rPr>
          <w:rFonts w:ascii="Cambria" w:hAnsi="Cambria" w:cs="Arial"/>
          <w:sz w:val="24"/>
          <w:szCs w:val="24"/>
        </w:rPr>
        <w:t xml:space="preserve">Place the polar collection </w:t>
      </w:r>
      <w:r w:rsidR="00A93C13">
        <w:rPr>
          <w:rFonts w:ascii="Cambria" w:hAnsi="Cambria" w:cs="Arial"/>
          <w:sz w:val="24"/>
          <w:szCs w:val="24"/>
        </w:rPr>
        <w:t>vial</w:t>
      </w:r>
      <w:r w:rsidRPr="00FD5097">
        <w:rPr>
          <w:rFonts w:ascii="Cambria" w:hAnsi="Cambria" w:cs="Arial"/>
          <w:sz w:val="24"/>
          <w:szCs w:val="24"/>
        </w:rPr>
        <w:t xml:space="preserve"> under the column.</w:t>
      </w:r>
      <w:r w:rsidRPr="00FD5097">
        <w:rPr>
          <w:rFonts w:ascii="Cambria" w:hAnsi="Cambria" w:cs="Arial"/>
          <w:sz w:val="24"/>
          <w:szCs w:val="24"/>
        </w:rPr>
        <w:cr/>
      </w:r>
    </w:p>
    <w:p w14:paraId="2762944C" w14:textId="77777777" w:rsidR="000A7632" w:rsidRPr="00FD5097" w:rsidRDefault="00737433" w:rsidP="00FD5097">
      <w:pPr>
        <w:pStyle w:val="ListParagraph"/>
        <w:numPr>
          <w:ilvl w:val="1"/>
          <w:numId w:val="1"/>
        </w:numPr>
        <w:spacing w:after="0" w:line="276" w:lineRule="auto"/>
        <w:rPr>
          <w:rFonts w:ascii="Cambria" w:hAnsi="Cambria" w:cs="Arial"/>
          <w:sz w:val="24"/>
          <w:szCs w:val="24"/>
        </w:rPr>
      </w:pPr>
      <w:r w:rsidRPr="00FD5097">
        <w:rPr>
          <w:rFonts w:ascii="Cambria" w:hAnsi="Cambria" w:cs="Arial"/>
          <w:sz w:val="24"/>
          <w:szCs w:val="24"/>
        </w:rPr>
        <w:t xml:space="preserve">Add methanol to the top of the column until the collection vile is nearly full.  </w:t>
      </w:r>
      <w:r w:rsidR="005F62A3" w:rsidRPr="00FD5097">
        <w:rPr>
          <w:rFonts w:ascii="Cambria" w:hAnsi="Cambria" w:cs="Arial"/>
          <w:sz w:val="24"/>
          <w:szCs w:val="24"/>
        </w:rPr>
        <w:t xml:space="preserve"> </w:t>
      </w:r>
    </w:p>
    <w:p w14:paraId="0BDFDDC9" w14:textId="77777777" w:rsidR="00FD5097" w:rsidRDefault="00FD5097" w:rsidP="00FD5097">
      <w:pPr>
        <w:spacing w:after="0" w:line="276" w:lineRule="auto"/>
        <w:rPr>
          <w:rFonts w:ascii="Cambria" w:hAnsi="Cambria" w:cs="Arial"/>
          <w:b/>
          <w:sz w:val="24"/>
          <w:szCs w:val="24"/>
        </w:rPr>
      </w:pPr>
    </w:p>
    <w:p w14:paraId="264C2803" w14:textId="77777777" w:rsidR="00D87577" w:rsidRPr="00FD5097" w:rsidRDefault="00D87577" w:rsidP="00FD5097">
      <w:pPr>
        <w:spacing w:after="0" w:line="276" w:lineRule="auto"/>
        <w:rPr>
          <w:rFonts w:ascii="Cambria" w:hAnsi="Cambria" w:cs="Arial"/>
          <w:b/>
          <w:sz w:val="28"/>
          <w:szCs w:val="24"/>
        </w:rPr>
      </w:pPr>
      <w:r w:rsidRPr="00FD5097">
        <w:rPr>
          <w:rFonts w:ascii="Cambria" w:hAnsi="Cambria" w:cs="Arial"/>
          <w:b/>
          <w:sz w:val="28"/>
          <w:szCs w:val="24"/>
        </w:rPr>
        <w:t>Representative Results:</w:t>
      </w:r>
    </w:p>
    <w:p w14:paraId="52A7B336" w14:textId="4B291C93" w:rsidR="00321182" w:rsidRPr="00FD5097" w:rsidRDefault="001B0D01" w:rsidP="00FD5097">
      <w:pPr>
        <w:spacing w:after="0" w:line="276" w:lineRule="auto"/>
        <w:rPr>
          <w:rFonts w:ascii="Cambria" w:hAnsi="Cambria" w:cs="Arial"/>
          <w:sz w:val="24"/>
          <w:szCs w:val="24"/>
        </w:rPr>
      </w:pPr>
      <w:commentRangeStart w:id="45"/>
      <w:commentRangeStart w:id="46"/>
      <w:r>
        <w:rPr>
          <w:rFonts w:ascii="Cambria" w:hAnsi="Cambria" w:cs="Arial"/>
          <w:sz w:val="24"/>
          <w:szCs w:val="24"/>
        </w:rPr>
        <w:t>T</w:t>
      </w:r>
      <w:r w:rsidR="00321182" w:rsidRPr="00FD5097">
        <w:rPr>
          <w:rFonts w:ascii="Cambria" w:hAnsi="Cambria" w:cs="Arial"/>
          <w:sz w:val="24"/>
          <w:szCs w:val="24"/>
        </w:rPr>
        <w:t xml:space="preserve">his purification technique </w:t>
      </w:r>
      <w:r>
        <w:rPr>
          <w:rFonts w:ascii="Cambria" w:hAnsi="Cambria" w:cs="Arial"/>
          <w:sz w:val="24"/>
          <w:szCs w:val="24"/>
        </w:rPr>
        <w:t xml:space="preserve">produces </w:t>
      </w:r>
      <w:r w:rsidR="00321182" w:rsidRPr="00FD5097">
        <w:rPr>
          <w:rFonts w:ascii="Cambria" w:hAnsi="Cambria" w:cs="Arial"/>
          <w:sz w:val="24"/>
          <w:szCs w:val="24"/>
        </w:rPr>
        <w:t>three different vials</w:t>
      </w:r>
      <w:r>
        <w:rPr>
          <w:rFonts w:ascii="Cambria" w:hAnsi="Cambria" w:cs="Arial"/>
          <w:sz w:val="24"/>
          <w:szCs w:val="24"/>
        </w:rPr>
        <w:t>,</w:t>
      </w:r>
      <w:r w:rsidR="00321182" w:rsidRPr="00FD5097">
        <w:rPr>
          <w:rFonts w:ascii="Cambria" w:hAnsi="Cambria" w:cs="Arial"/>
          <w:sz w:val="24"/>
          <w:szCs w:val="24"/>
        </w:rPr>
        <w:t xml:space="preserve"> each containing a different compound class or group of compound classes.</w:t>
      </w:r>
      <w:r w:rsidR="007409E5" w:rsidRPr="00FD5097">
        <w:rPr>
          <w:rFonts w:ascii="Cambria" w:hAnsi="Cambria" w:cs="Arial"/>
          <w:sz w:val="24"/>
          <w:szCs w:val="24"/>
        </w:rPr>
        <w:t xml:space="preserve"> </w:t>
      </w:r>
      <w:r>
        <w:rPr>
          <w:rFonts w:ascii="Cambria" w:hAnsi="Cambria" w:cs="Arial"/>
          <w:sz w:val="24"/>
          <w:szCs w:val="24"/>
        </w:rPr>
        <w:t>T</w:t>
      </w:r>
      <w:r w:rsidR="007409E5" w:rsidRPr="00FD5097">
        <w:rPr>
          <w:rFonts w:ascii="Cambria" w:hAnsi="Cambria" w:cs="Arial"/>
          <w:sz w:val="24"/>
          <w:szCs w:val="24"/>
        </w:rPr>
        <w:t xml:space="preserve">he complexity of any sample </w:t>
      </w:r>
      <w:r>
        <w:rPr>
          <w:rFonts w:ascii="Cambria" w:hAnsi="Cambria" w:cs="Arial"/>
          <w:sz w:val="24"/>
          <w:szCs w:val="24"/>
        </w:rPr>
        <w:t>to be</w:t>
      </w:r>
      <w:r w:rsidR="007409E5" w:rsidRPr="00FD5097">
        <w:rPr>
          <w:rFonts w:ascii="Cambria" w:hAnsi="Cambria" w:cs="Arial"/>
          <w:sz w:val="24"/>
          <w:szCs w:val="24"/>
        </w:rPr>
        <w:t xml:space="preserve"> analyze</w:t>
      </w:r>
      <w:r>
        <w:rPr>
          <w:rFonts w:ascii="Cambria" w:hAnsi="Cambria" w:cs="Arial"/>
          <w:sz w:val="24"/>
          <w:szCs w:val="24"/>
        </w:rPr>
        <w:t>d</w:t>
      </w:r>
      <w:r w:rsidR="007409E5" w:rsidRPr="00FD5097">
        <w:rPr>
          <w:rFonts w:ascii="Cambria" w:hAnsi="Cambria" w:cs="Arial"/>
          <w:sz w:val="24"/>
          <w:szCs w:val="24"/>
        </w:rPr>
        <w:t xml:space="preserve"> on </w:t>
      </w:r>
      <w:r w:rsidR="005F5C15" w:rsidRPr="00FD5097">
        <w:rPr>
          <w:rFonts w:ascii="Cambria" w:hAnsi="Cambria" w:cs="Arial"/>
          <w:sz w:val="24"/>
          <w:szCs w:val="24"/>
        </w:rPr>
        <w:t xml:space="preserve">an </w:t>
      </w:r>
      <w:r w:rsidR="007409E5" w:rsidRPr="00FD5097">
        <w:rPr>
          <w:rFonts w:ascii="Cambria" w:hAnsi="Cambria" w:cs="Arial"/>
          <w:sz w:val="24"/>
          <w:szCs w:val="24"/>
        </w:rPr>
        <w:t>instrument</w:t>
      </w:r>
      <w:r>
        <w:rPr>
          <w:rFonts w:ascii="Cambria" w:hAnsi="Cambria" w:cs="Arial"/>
          <w:sz w:val="24"/>
          <w:szCs w:val="24"/>
        </w:rPr>
        <w:t xml:space="preserve"> has been vastly decreased</w:t>
      </w:r>
      <w:r w:rsidR="007409E5" w:rsidRPr="00FD5097">
        <w:rPr>
          <w:rFonts w:ascii="Cambria" w:hAnsi="Cambria" w:cs="Arial"/>
          <w:sz w:val="24"/>
          <w:szCs w:val="24"/>
        </w:rPr>
        <w:t xml:space="preserve">. </w:t>
      </w:r>
      <w:r>
        <w:rPr>
          <w:rFonts w:ascii="Cambria" w:hAnsi="Cambria" w:cs="Arial"/>
          <w:sz w:val="24"/>
          <w:szCs w:val="24"/>
        </w:rPr>
        <w:t>This process also removes</w:t>
      </w:r>
      <w:r w:rsidR="007409E5" w:rsidRPr="00FD5097">
        <w:rPr>
          <w:rFonts w:ascii="Cambria" w:hAnsi="Cambria" w:cs="Arial"/>
          <w:sz w:val="24"/>
          <w:szCs w:val="24"/>
        </w:rPr>
        <w:t xml:space="preserve"> compounds, such as acids</w:t>
      </w:r>
      <w:ins w:id="47" w:author="Jeff Salacup" w:date="2015-07-06T12:45:00Z">
        <w:r w:rsidR="00154D1F">
          <w:rPr>
            <w:rFonts w:ascii="Cambria" w:hAnsi="Cambria" w:cs="Arial"/>
            <w:sz w:val="24"/>
            <w:szCs w:val="24"/>
          </w:rPr>
          <w:t xml:space="preserve"> produced during a s</w:t>
        </w:r>
        <w:bookmarkStart w:id="48" w:name="_GoBack"/>
        <w:bookmarkEnd w:id="48"/>
        <w:r w:rsidR="00154D1F">
          <w:rPr>
            <w:rFonts w:ascii="Cambria" w:hAnsi="Cambria" w:cs="Arial"/>
            <w:sz w:val="24"/>
            <w:szCs w:val="24"/>
          </w:rPr>
          <w:t>aponification</w:t>
        </w:r>
      </w:ins>
      <w:r w:rsidR="007409E5" w:rsidRPr="00FD5097">
        <w:rPr>
          <w:rFonts w:ascii="Cambria" w:hAnsi="Cambria" w:cs="Arial"/>
          <w:sz w:val="24"/>
          <w:szCs w:val="24"/>
        </w:rPr>
        <w:t>, that can actually stick to parts of the instruments</w:t>
      </w:r>
      <w:r w:rsidR="00C67261">
        <w:rPr>
          <w:rFonts w:ascii="Cambria" w:hAnsi="Cambria" w:cs="Arial"/>
          <w:sz w:val="24"/>
          <w:szCs w:val="24"/>
        </w:rPr>
        <w:t>, because of their low volatility</w:t>
      </w:r>
      <w:r>
        <w:rPr>
          <w:rFonts w:ascii="Cambria" w:hAnsi="Cambria" w:cs="Arial"/>
          <w:sz w:val="24"/>
          <w:szCs w:val="24"/>
        </w:rPr>
        <w:t>,</w:t>
      </w:r>
      <w:r w:rsidR="007409E5" w:rsidRPr="00FD5097">
        <w:rPr>
          <w:rFonts w:ascii="Cambria" w:hAnsi="Cambria" w:cs="Arial"/>
          <w:sz w:val="24"/>
          <w:szCs w:val="24"/>
        </w:rPr>
        <w:t xml:space="preserve"> </w:t>
      </w:r>
      <w:r>
        <w:rPr>
          <w:rFonts w:ascii="Cambria" w:hAnsi="Cambria" w:cs="Arial"/>
          <w:sz w:val="24"/>
          <w:szCs w:val="24"/>
        </w:rPr>
        <w:t xml:space="preserve">which would </w:t>
      </w:r>
      <w:r w:rsidR="007409E5" w:rsidRPr="00FD5097">
        <w:rPr>
          <w:rFonts w:ascii="Cambria" w:hAnsi="Cambria" w:cs="Arial"/>
          <w:sz w:val="24"/>
          <w:szCs w:val="24"/>
        </w:rPr>
        <w:t>decreas</w:t>
      </w:r>
      <w:r>
        <w:rPr>
          <w:rFonts w:ascii="Cambria" w:hAnsi="Cambria" w:cs="Arial"/>
          <w:sz w:val="24"/>
          <w:szCs w:val="24"/>
        </w:rPr>
        <w:t>e</w:t>
      </w:r>
      <w:r w:rsidR="007409E5" w:rsidRPr="00FD5097">
        <w:rPr>
          <w:rFonts w:ascii="Cambria" w:hAnsi="Cambria" w:cs="Arial"/>
          <w:sz w:val="24"/>
          <w:szCs w:val="24"/>
        </w:rPr>
        <w:t xml:space="preserve"> their accuracy, precision, and lifetime.</w:t>
      </w:r>
      <w:r w:rsidR="00321182" w:rsidRPr="00FD5097">
        <w:rPr>
          <w:rFonts w:ascii="Cambria" w:hAnsi="Cambria" w:cs="Arial"/>
          <w:sz w:val="24"/>
          <w:szCs w:val="24"/>
        </w:rPr>
        <w:t xml:space="preserve">  </w:t>
      </w:r>
      <w:commentRangeEnd w:id="45"/>
      <w:r w:rsidR="00C4223F">
        <w:rPr>
          <w:rStyle w:val="CommentReference"/>
        </w:rPr>
        <w:commentReference w:id="45"/>
      </w:r>
      <w:commentRangeEnd w:id="46"/>
      <w:r w:rsidR="00C67261">
        <w:rPr>
          <w:rStyle w:val="CommentReference"/>
        </w:rPr>
        <w:commentReference w:id="46"/>
      </w:r>
    </w:p>
    <w:p w14:paraId="0692FA55" w14:textId="77777777" w:rsidR="00FD5097" w:rsidRDefault="00FD5097" w:rsidP="00FD5097">
      <w:pPr>
        <w:spacing w:after="0" w:line="276" w:lineRule="auto"/>
        <w:rPr>
          <w:rFonts w:ascii="Cambria" w:hAnsi="Cambria" w:cs="Arial"/>
          <w:b/>
          <w:sz w:val="24"/>
          <w:szCs w:val="24"/>
        </w:rPr>
      </w:pPr>
    </w:p>
    <w:p w14:paraId="4F9A4EF1" w14:textId="77777777" w:rsidR="00D87577" w:rsidRPr="00FD5097" w:rsidRDefault="00D87577" w:rsidP="00FD5097">
      <w:pPr>
        <w:spacing w:after="0" w:line="276" w:lineRule="auto"/>
        <w:rPr>
          <w:rFonts w:ascii="Cambria" w:hAnsi="Cambria" w:cs="Arial"/>
          <w:b/>
          <w:sz w:val="28"/>
          <w:szCs w:val="24"/>
        </w:rPr>
      </w:pPr>
      <w:r w:rsidRPr="00FD5097">
        <w:rPr>
          <w:rFonts w:ascii="Cambria" w:hAnsi="Cambria" w:cs="Arial"/>
          <w:b/>
          <w:sz w:val="28"/>
          <w:szCs w:val="24"/>
        </w:rPr>
        <w:t>Application</w:t>
      </w:r>
      <w:r w:rsidR="00FD5097" w:rsidRPr="00FD5097">
        <w:rPr>
          <w:rFonts w:ascii="Cambria" w:hAnsi="Cambria" w:cs="Arial"/>
          <w:b/>
          <w:sz w:val="28"/>
          <w:szCs w:val="24"/>
        </w:rPr>
        <w:t>s</w:t>
      </w:r>
      <w:r w:rsidRPr="00FD5097">
        <w:rPr>
          <w:rFonts w:ascii="Cambria" w:hAnsi="Cambria" w:cs="Arial"/>
          <w:b/>
          <w:sz w:val="28"/>
          <w:szCs w:val="24"/>
        </w:rPr>
        <w:t>:</w:t>
      </w:r>
    </w:p>
    <w:p w14:paraId="0023FA62" w14:textId="77777777" w:rsidR="00921419" w:rsidRDefault="006B6F3F">
      <w:pPr>
        <w:spacing w:after="0" w:line="276" w:lineRule="auto"/>
        <w:ind w:firstLine="720"/>
        <w:rPr>
          <w:ins w:id="49" w:author="Jeff Salacup" w:date="2015-07-15T11:34:00Z"/>
          <w:rFonts w:ascii="Cambria" w:hAnsi="Cambria" w:cs="Arial"/>
          <w:sz w:val="24"/>
          <w:szCs w:val="24"/>
        </w:rPr>
        <w:pPrChange w:id="50" w:author="Jeff Salacup" w:date="2015-07-15T10:59:00Z">
          <w:pPr>
            <w:spacing w:after="0" w:line="276" w:lineRule="auto"/>
          </w:pPr>
        </w:pPrChange>
      </w:pPr>
      <w:proofErr w:type="spellStart"/>
      <w:ins w:id="51" w:author="Jeff Salacup" w:date="2015-07-15T11:12:00Z">
        <w:r>
          <w:rPr>
            <w:rFonts w:ascii="Cambria" w:hAnsi="Cambria" w:cs="Arial"/>
            <w:sz w:val="24"/>
            <w:szCs w:val="24"/>
          </w:rPr>
          <w:t>Alkenones</w:t>
        </w:r>
        <w:proofErr w:type="spellEnd"/>
        <w:r>
          <w:rPr>
            <w:rFonts w:ascii="Cambria" w:hAnsi="Cambria" w:cs="Arial"/>
            <w:sz w:val="24"/>
            <w:szCs w:val="24"/>
          </w:rPr>
          <w:t xml:space="preserve"> and </w:t>
        </w:r>
        <w:proofErr w:type="spellStart"/>
        <w:r>
          <w:rPr>
            <w:rFonts w:ascii="Cambria" w:hAnsi="Cambria" w:cs="Arial"/>
            <w:sz w:val="24"/>
            <w:szCs w:val="24"/>
          </w:rPr>
          <w:t>isoprenoidal</w:t>
        </w:r>
        <w:proofErr w:type="spellEnd"/>
        <w:r>
          <w:rPr>
            <w:rFonts w:ascii="Cambria" w:hAnsi="Cambria" w:cs="Arial"/>
            <w:sz w:val="24"/>
            <w:szCs w:val="24"/>
          </w:rPr>
          <w:t xml:space="preserve"> GDGTs are both very common constituents of marine sediments and can be found across the world</w:t>
        </w:r>
      </w:ins>
      <w:ins w:id="52" w:author="Jeff Salacup" w:date="2015-07-15T11:13:00Z">
        <w:r>
          <w:rPr>
            <w:rFonts w:ascii="Cambria" w:hAnsi="Cambria" w:cs="Arial"/>
            <w:sz w:val="24"/>
            <w:szCs w:val="24"/>
          </w:rPr>
          <w:t>’s oceans.</w:t>
        </w:r>
      </w:ins>
      <w:ins w:id="53" w:author="Jeff Salacup" w:date="2015-07-15T11:14:00Z">
        <w:r>
          <w:rPr>
            <w:rFonts w:ascii="Cambria" w:hAnsi="Cambria" w:cs="Arial"/>
            <w:sz w:val="24"/>
            <w:szCs w:val="24"/>
          </w:rPr>
          <w:t xml:space="preserve"> Alkenones are being increasingly detected in lake sediments, although the organisms responsible for their production are different</w:t>
        </w:r>
      </w:ins>
      <w:ins w:id="54" w:author="Jeff Salacup" w:date="2015-07-15T11:20:00Z">
        <w:r w:rsidR="00D1741A">
          <w:rPr>
            <w:rFonts w:ascii="Cambria" w:hAnsi="Cambria" w:cs="Arial"/>
            <w:sz w:val="24"/>
            <w:szCs w:val="24"/>
          </w:rPr>
          <w:t xml:space="preserve"> than in the ocean</w:t>
        </w:r>
      </w:ins>
      <w:ins w:id="55" w:author="Jeff Salacup" w:date="2015-07-15T11:14:00Z">
        <w:r>
          <w:rPr>
            <w:rFonts w:ascii="Cambria" w:hAnsi="Cambria" w:cs="Arial"/>
            <w:sz w:val="24"/>
            <w:szCs w:val="24"/>
          </w:rPr>
          <w:t xml:space="preserve">, and thus the relationship between the </w:t>
        </w:r>
        <w:proofErr w:type="gramStart"/>
        <w:r>
          <w:rPr>
            <w:rFonts w:ascii="Cambria" w:hAnsi="Cambria" w:cs="Arial"/>
            <w:sz w:val="24"/>
            <w:szCs w:val="24"/>
          </w:rPr>
          <w:t>Uk</w:t>
        </w:r>
      </w:ins>
      <w:ins w:id="56" w:author="Jeff Salacup" w:date="2015-07-15T11:15:00Z">
        <w:r>
          <w:rPr>
            <w:rFonts w:ascii="Cambria" w:hAnsi="Cambria" w:cs="Arial"/>
            <w:sz w:val="24"/>
            <w:szCs w:val="24"/>
          </w:rPr>
          <w:t>’37</w:t>
        </w:r>
        <w:proofErr w:type="gramEnd"/>
        <w:r>
          <w:rPr>
            <w:rFonts w:ascii="Cambria" w:hAnsi="Cambria" w:cs="Arial"/>
            <w:sz w:val="24"/>
            <w:szCs w:val="24"/>
          </w:rPr>
          <w:t xml:space="preserve"> ratio and water temperature (calibration) is different from the ocean and even between separate lakes.</w:t>
        </w:r>
      </w:ins>
      <w:ins w:id="57" w:author="Jeff Salacup" w:date="2015-07-15T11:20:00Z">
        <w:r w:rsidR="00D1741A">
          <w:rPr>
            <w:rFonts w:ascii="Cambria" w:hAnsi="Cambria" w:cs="Arial"/>
            <w:sz w:val="24"/>
            <w:szCs w:val="24"/>
          </w:rPr>
          <w:t xml:space="preserve"> </w:t>
        </w:r>
        <w:proofErr w:type="spellStart"/>
        <w:r w:rsidR="00D1741A">
          <w:rPr>
            <w:rFonts w:ascii="Cambria" w:hAnsi="Cambria" w:cs="Arial"/>
            <w:sz w:val="24"/>
            <w:szCs w:val="24"/>
          </w:rPr>
          <w:t>Isoprenoidal</w:t>
        </w:r>
        <w:proofErr w:type="spellEnd"/>
        <w:r w:rsidR="00D1741A">
          <w:rPr>
            <w:rFonts w:ascii="Cambria" w:hAnsi="Cambria" w:cs="Arial"/>
            <w:sz w:val="24"/>
            <w:szCs w:val="24"/>
          </w:rPr>
          <w:t xml:space="preserve"> GDGTs are found in some large lakes</w:t>
        </w:r>
      </w:ins>
      <w:ins w:id="58" w:author="Jeff Salacup" w:date="2015-07-15T11:21:00Z">
        <w:r w:rsidR="00D1741A">
          <w:rPr>
            <w:rFonts w:ascii="Cambria" w:hAnsi="Cambria" w:cs="Arial"/>
            <w:sz w:val="24"/>
            <w:szCs w:val="24"/>
          </w:rPr>
          <w:t xml:space="preserve"> and just like alkenones, often need a local calibration. </w:t>
        </w:r>
      </w:ins>
    </w:p>
    <w:p w14:paraId="16FE7DA8" w14:textId="08B7E4F8" w:rsidR="006B6F3F" w:rsidRDefault="00D1741A">
      <w:pPr>
        <w:spacing w:after="0" w:line="276" w:lineRule="auto"/>
        <w:ind w:firstLine="720"/>
        <w:rPr>
          <w:ins w:id="59" w:author="Jeff Salacup" w:date="2015-07-15T11:09:00Z"/>
          <w:rFonts w:ascii="Cambria" w:hAnsi="Cambria" w:cs="Arial"/>
          <w:sz w:val="24"/>
          <w:szCs w:val="24"/>
        </w:rPr>
        <w:pPrChange w:id="60" w:author="Jeff Salacup" w:date="2015-07-15T10:59:00Z">
          <w:pPr>
            <w:spacing w:after="0" w:line="276" w:lineRule="auto"/>
          </w:pPr>
        </w:pPrChange>
      </w:pPr>
      <w:ins w:id="61" w:author="Jeff Salacup" w:date="2015-07-15T11:21:00Z">
        <w:r>
          <w:rPr>
            <w:rFonts w:ascii="Cambria" w:hAnsi="Cambria" w:cs="Arial"/>
            <w:sz w:val="24"/>
            <w:szCs w:val="24"/>
          </w:rPr>
          <w:t>The alkenones and GDGTs we are interested in come out in the ketone and polar fractions</w:t>
        </w:r>
      </w:ins>
      <w:ins w:id="62" w:author="Dennis McGonagle" w:date="2015-07-15T16:15:00Z">
        <w:r w:rsidR="0083467D">
          <w:rPr>
            <w:rFonts w:ascii="Cambria" w:hAnsi="Cambria" w:cs="Arial"/>
            <w:sz w:val="24"/>
            <w:szCs w:val="24"/>
          </w:rPr>
          <w:t>,</w:t>
        </w:r>
      </w:ins>
      <w:ins w:id="63" w:author="Jeff Salacup" w:date="2015-07-15T11:21:00Z">
        <w:r>
          <w:rPr>
            <w:rFonts w:ascii="Cambria" w:hAnsi="Cambria" w:cs="Arial"/>
            <w:sz w:val="24"/>
            <w:szCs w:val="24"/>
          </w:rPr>
          <w:t xml:space="preserve"> respectively. In marine sediments</w:t>
        </w:r>
      </w:ins>
      <w:ins w:id="64" w:author="Jeff Salacup" w:date="2015-07-15T11:22:00Z">
        <w:r>
          <w:rPr>
            <w:rFonts w:ascii="Cambria" w:hAnsi="Cambria" w:cs="Arial"/>
            <w:sz w:val="24"/>
            <w:szCs w:val="24"/>
          </w:rPr>
          <w:t xml:space="preserve"> we</w:t>
        </w:r>
      </w:ins>
      <w:ins w:id="65" w:author="Jeff Salacup" w:date="2015-07-15T11:21:00Z">
        <w:r>
          <w:rPr>
            <w:rFonts w:ascii="Cambria" w:hAnsi="Cambria" w:cs="Arial"/>
            <w:sz w:val="24"/>
            <w:szCs w:val="24"/>
          </w:rPr>
          <w:t xml:space="preserve"> often analyze both SST proxies from one sample. This allows the construction of two independent SST records which show the evolution of water temperature at the core site thr</w:t>
        </w:r>
        <w:del w:id="66" w:author="Dennis McGonagle" w:date="2015-07-15T16:16:00Z">
          <w:r w:rsidDel="0083467D">
            <w:rPr>
              <w:rFonts w:ascii="Cambria" w:hAnsi="Cambria" w:cs="Arial"/>
              <w:sz w:val="24"/>
              <w:szCs w:val="24"/>
            </w:rPr>
            <w:delText>u</w:delText>
          </w:r>
        </w:del>
      </w:ins>
      <w:ins w:id="67" w:author="Dennis McGonagle" w:date="2015-07-15T16:16:00Z">
        <w:r w:rsidR="0083467D">
          <w:rPr>
            <w:rFonts w:ascii="Cambria" w:hAnsi="Cambria" w:cs="Arial"/>
            <w:sz w:val="24"/>
            <w:szCs w:val="24"/>
          </w:rPr>
          <w:t>ough</w:t>
        </w:r>
      </w:ins>
      <w:ins w:id="68" w:author="Jeff Salacup" w:date="2015-07-15T11:21:00Z">
        <w:r>
          <w:rPr>
            <w:rFonts w:ascii="Cambria" w:hAnsi="Cambria" w:cs="Arial"/>
            <w:sz w:val="24"/>
            <w:szCs w:val="24"/>
          </w:rPr>
          <w:t xml:space="preserve"> time. This com</w:t>
        </w:r>
      </w:ins>
      <w:ins w:id="69" w:author="Jeff Salacup" w:date="2015-07-15T11:25:00Z">
        <w:r>
          <w:rPr>
            <w:rFonts w:ascii="Cambria" w:hAnsi="Cambria" w:cs="Arial"/>
            <w:sz w:val="24"/>
            <w:szCs w:val="24"/>
          </w:rPr>
          <w:t>parison, called a multi-proxy approach, often</w:t>
        </w:r>
      </w:ins>
      <w:ins w:id="70" w:author="Jeff Salacup" w:date="2015-07-15T11:26:00Z">
        <w:r>
          <w:rPr>
            <w:rFonts w:ascii="Cambria" w:hAnsi="Cambria" w:cs="Arial"/>
            <w:sz w:val="24"/>
            <w:szCs w:val="24"/>
          </w:rPr>
          <w:t xml:space="preserve"> highlights times when the two proxies agree and times when they don’t. This agreement or discrepancy </w:t>
        </w:r>
      </w:ins>
      <w:ins w:id="71" w:author="Jeff Salacup" w:date="2015-07-15T11:27:00Z">
        <w:r>
          <w:rPr>
            <w:rFonts w:ascii="Cambria" w:hAnsi="Cambria" w:cs="Arial"/>
            <w:sz w:val="24"/>
            <w:szCs w:val="24"/>
          </w:rPr>
          <w:t>itself</w:t>
        </w:r>
      </w:ins>
      <w:ins w:id="72" w:author="Jeff Salacup" w:date="2015-07-15T11:26:00Z">
        <w:r>
          <w:rPr>
            <w:rFonts w:ascii="Cambria" w:hAnsi="Cambria" w:cs="Arial"/>
            <w:sz w:val="24"/>
            <w:szCs w:val="24"/>
          </w:rPr>
          <w:t xml:space="preserve"> contains information</w:t>
        </w:r>
      </w:ins>
      <w:ins w:id="73" w:author="Jeff Salacup" w:date="2015-07-15T11:27:00Z">
        <w:r>
          <w:rPr>
            <w:rFonts w:ascii="Cambria" w:hAnsi="Cambria" w:cs="Arial"/>
            <w:sz w:val="24"/>
            <w:szCs w:val="24"/>
          </w:rPr>
          <w:t>. If the two proxies agree</w:t>
        </w:r>
      </w:ins>
      <w:ins w:id="74" w:author="Jeff Salacup" w:date="2015-07-15T11:28:00Z">
        <w:r>
          <w:rPr>
            <w:rFonts w:ascii="Cambria" w:hAnsi="Cambria" w:cs="Arial"/>
            <w:sz w:val="24"/>
            <w:szCs w:val="24"/>
          </w:rPr>
          <w:t xml:space="preserve">, maybe the producing organisms occupied the same depth habitat, </w:t>
        </w:r>
      </w:ins>
      <w:ins w:id="75" w:author="Jeff Salacup" w:date="2015-07-15T11:29:00Z">
        <w:r>
          <w:rPr>
            <w:rFonts w:ascii="Cambria" w:hAnsi="Cambria" w:cs="Arial"/>
            <w:sz w:val="24"/>
            <w:szCs w:val="24"/>
          </w:rPr>
          <w:t xml:space="preserve">or </w:t>
        </w:r>
      </w:ins>
      <w:ins w:id="76" w:author="Jeff Salacup" w:date="2015-07-15T11:28:00Z">
        <w:r>
          <w:rPr>
            <w:rFonts w:ascii="Cambria" w:hAnsi="Cambria" w:cs="Arial"/>
            <w:sz w:val="24"/>
            <w:szCs w:val="24"/>
          </w:rPr>
          <w:t xml:space="preserve">maybe they lived at separate depths but a </w:t>
        </w:r>
        <w:del w:id="77" w:author="Dennis McGonagle" w:date="2015-07-15T16:16:00Z">
          <w:r w:rsidDel="0083467D">
            <w:rPr>
              <w:rFonts w:ascii="Cambria" w:hAnsi="Cambria" w:cs="Arial"/>
              <w:sz w:val="24"/>
              <w:szCs w:val="24"/>
            </w:rPr>
            <w:delText>well mixed</w:delText>
          </w:r>
        </w:del>
      </w:ins>
      <w:ins w:id="78" w:author="Dennis McGonagle" w:date="2015-07-15T16:16:00Z">
        <w:r w:rsidR="0083467D">
          <w:rPr>
            <w:rFonts w:ascii="Cambria" w:hAnsi="Cambria" w:cs="Arial"/>
            <w:sz w:val="24"/>
            <w:szCs w:val="24"/>
          </w:rPr>
          <w:t>well-mixed</w:t>
        </w:r>
      </w:ins>
      <w:ins w:id="79" w:author="Jeff Salacup" w:date="2015-07-15T11:28:00Z">
        <w:r>
          <w:rPr>
            <w:rFonts w:ascii="Cambria" w:hAnsi="Cambria" w:cs="Arial"/>
            <w:sz w:val="24"/>
            <w:szCs w:val="24"/>
          </w:rPr>
          <w:t xml:space="preserve"> water column led to the vertical homogenization of temperature (water usually cools with depth).</w:t>
        </w:r>
      </w:ins>
      <w:ins w:id="80" w:author="Jeff Salacup" w:date="2015-07-15T11:30:00Z">
        <w:r w:rsidR="00921419">
          <w:rPr>
            <w:rFonts w:ascii="Cambria" w:hAnsi="Cambria" w:cs="Arial"/>
            <w:sz w:val="24"/>
            <w:szCs w:val="24"/>
          </w:rPr>
          <w:t xml:space="preserve"> If the two </w:t>
        </w:r>
        <w:r>
          <w:rPr>
            <w:rFonts w:ascii="Cambria" w:hAnsi="Cambria" w:cs="Arial"/>
            <w:sz w:val="24"/>
            <w:szCs w:val="24"/>
          </w:rPr>
          <w:t xml:space="preserve">proxies disagree, </w:t>
        </w:r>
        <w:r w:rsidR="00921419">
          <w:rPr>
            <w:rFonts w:ascii="Cambria" w:hAnsi="Cambria" w:cs="Arial"/>
            <w:sz w:val="24"/>
            <w:szCs w:val="24"/>
          </w:rPr>
          <w:t>it could be that the two populations lived at separate depths; one living in warm</w:t>
        </w:r>
      </w:ins>
      <w:ins w:id="81" w:author="Dennis McGonagle" w:date="2015-07-15T16:17:00Z">
        <w:r w:rsidR="0083467D">
          <w:rPr>
            <w:rFonts w:ascii="Cambria" w:hAnsi="Cambria" w:cs="Arial"/>
            <w:sz w:val="24"/>
            <w:szCs w:val="24"/>
          </w:rPr>
          <w:t>,</w:t>
        </w:r>
      </w:ins>
      <w:ins w:id="82" w:author="Jeff Salacup" w:date="2015-07-15T11:30:00Z">
        <w:r w:rsidR="00921419">
          <w:rPr>
            <w:rFonts w:ascii="Cambria" w:hAnsi="Cambria" w:cs="Arial"/>
            <w:sz w:val="24"/>
            <w:szCs w:val="24"/>
          </w:rPr>
          <w:t xml:space="preserve"> shallow waters and one in cooler</w:t>
        </w:r>
      </w:ins>
      <w:ins w:id="83" w:author="Dennis McGonagle" w:date="2015-07-15T16:17:00Z">
        <w:r w:rsidR="0083467D">
          <w:rPr>
            <w:rFonts w:ascii="Cambria" w:hAnsi="Cambria" w:cs="Arial"/>
            <w:sz w:val="24"/>
            <w:szCs w:val="24"/>
          </w:rPr>
          <w:t>,</w:t>
        </w:r>
      </w:ins>
      <w:ins w:id="84" w:author="Jeff Salacup" w:date="2015-07-15T11:30:00Z">
        <w:r w:rsidR="00921419">
          <w:rPr>
            <w:rFonts w:ascii="Cambria" w:hAnsi="Cambria" w:cs="Arial"/>
            <w:sz w:val="24"/>
            <w:szCs w:val="24"/>
          </w:rPr>
          <w:t xml:space="preserve"> deeper water. Or it could be that the compounds were produced during different times of the </w:t>
        </w:r>
        <w:del w:id="85" w:author="Dennis McGonagle" w:date="2015-07-15T16:20:00Z">
          <w:r w:rsidR="00921419" w:rsidDel="0083467D">
            <w:rPr>
              <w:rFonts w:ascii="Cambria" w:hAnsi="Cambria" w:cs="Arial"/>
              <w:sz w:val="24"/>
              <w:szCs w:val="24"/>
            </w:rPr>
            <w:delText xml:space="preserve"> </w:delText>
          </w:r>
        </w:del>
        <w:r w:rsidR="00921419">
          <w:rPr>
            <w:rFonts w:ascii="Cambria" w:hAnsi="Cambria" w:cs="Arial"/>
            <w:sz w:val="24"/>
            <w:szCs w:val="24"/>
          </w:rPr>
          <w:t xml:space="preserve">year and so reflect the temperatures of different seasons. These questions are created by the analysis of two </w:t>
        </w:r>
      </w:ins>
      <w:ins w:id="86" w:author="Jeff Salacup" w:date="2015-07-15T11:32:00Z">
        <w:r w:rsidR="00921419">
          <w:rPr>
            <w:rFonts w:ascii="Cambria" w:hAnsi="Cambria" w:cs="Arial"/>
            <w:sz w:val="24"/>
            <w:szCs w:val="24"/>
          </w:rPr>
          <w:t>different</w:t>
        </w:r>
      </w:ins>
      <w:ins w:id="87" w:author="Jeff Salacup" w:date="2015-07-15T11:30:00Z">
        <w:r w:rsidR="00921419">
          <w:rPr>
            <w:rFonts w:ascii="Cambria" w:hAnsi="Cambria" w:cs="Arial"/>
            <w:sz w:val="24"/>
            <w:szCs w:val="24"/>
          </w:rPr>
          <w:t xml:space="preserve"> </w:t>
        </w:r>
      </w:ins>
      <w:ins w:id="88" w:author="Jeff Salacup" w:date="2015-07-15T11:32:00Z">
        <w:r w:rsidR="00921419">
          <w:rPr>
            <w:rFonts w:ascii="Cambria" w:hAnsi="Cambria" w:cs="Arial"/>
            <w:sz w:val="24"/>
            <w:szCs w:val="24"/>
          </w:rPr>
          <w:t>SST proxies at the same site and they highlight the care organic geochemists and paleo</w:t>
        </w:r>
      </w:ins>
      <w:ins w:id="89" w:author="Dennis McGonagle" w:date="2015-07-15T16:20:00Z">
        <w:r w:rsidR="0083467D">
          <w:rPr>
            <w:rFonts w:ascii="Cambria" w:hAnsi="Cambria" w:cs="Arial"/>
            <w:sz w:val="24"/>
            <w:szCs w:val="24"/>
          </w:rPr>
          <w:t>-</w:t>
        </w:r>
      </w:ins>
      <w:ins w:id="90" w:author="Jeff Salacup" w:date="2015-07-15T11:32:00Z">
        <w:r w:rsidR="00921419">
          <w:rPr>
            <w:rFonts w:ascii="Cambria" w:hAnsi="Cambria" w:cs="Arial"/>
            <w:sz w:val="24"/>
            <w:szCs w:val="24"/>
          </w:rPr>
          <w:t>climatologists need to take when interpreting their data.</w:t>
        </w:r>
      </w:ins>
    </w:p>
    <w:p w14:paraId="2E9B0B48" w14:textId="0341ECD6" w:rsidR="009B7C76" w:rsidRDefault="00E0599E">
      <w:pPr>
        <w:spacing w:after="0" w:line="276" w:lineRule="auto"/>
        <w:ind w:firstLine="720"/>
        <w:rPr>
          <w:ins w:id="91" w:author="Jeff Salacup" w:date="2015-06-23T13:23:00Z"/>
          <w:rFonts w:ascii="Cambria" w:hAnsi="Cambria" w:cs="Arial"/>
          <w:sz w:val="24"/>
          <w:szCs w:val="24"/>
        </w:rPr>
        <w:pPrChange w:id="92" w:author="Jeff Salacup" w:date="2015-07-15T10:59:00Z">
          <w:pPr>
            <w:spacing w:after="0" w:line="276" w:lineRule="auto"/>
          </w:pPr>
        </w:pPrChange>
      </w:pPr>
      <w:r>
        <w:rPr>
          <w:rFonts w:ascii="Cambria" w:hAnsi="Cambria" w:cs="Arial"/>
          <w:sz w:val="24"/>
          <w:szCs w:val="24"/>
        </w:rPr>
        <w:t>Because of the high relative stability of apolar hydrocarbons, t</w:t>
      </w:r>
      <w:r w:rsidR="007409E5" w:rsidRPr="00FD5097">
        <w:rPr>
          <w:rFonts w:ascii="Cambria" w:hAnsi="Cambria" w:cs="Arial"/>
          <w:sz w:val="24"/>
          <w:szCs w:val="24"/>
        </w:rPr>
        <w:t xml:space="preserve">he apolar fraction contains </w:t>
      </w:r>
      <w:r>
        <w:rPr>
          <w:rFonts w:ascii="Cambria" w:hAnsi="Cambria" w:cs="Arial"/>
          <w:sz w:val="24"/>
          <w:szCs w:val="24"/>
        </w:rPr>
        <w:t xml:space="preserve">many interesting </w:t>
      </w:r>
      <w:r w:rsidR="007409E5" w:rsidRPr="00FD5097">
        <w:rPr>
          <w:rFonts w:ascii="Cambria" w:hAnsi="Cambria" w:cs="Arial"/>
          <w:sz w:val="24"/>
          <w:szCs w:val="24"/>
        </w:rPr>
        <w:t>organic compounds.</w:t>
      </w:r>
      <w:r w:rsidR="009B7C76">
        <w:rPr>
          <w:rFonts w:ascii="Cambria" w:hAnsi="Cambria" w:cs="Arial"/>
          <w:sz w:val="24"/>
          <w:szCs w:val="24"/>
        </w:rPr>
        <w:t xml:space="preserve"> </w:t>
      </w:r>
      <w:r>
        <w:rPr>
          <w:rFonts w:ascii="Cambria" w:hAnsi="Cambria" w:cs="Arial"/>
          <w:sz w:val="24"/>
          <w:szCs w:val="24"/>
        </w:rPr>
        <w:t xml:space="preserve">Alkanes are </w:t>
      </w:r>
      <w:r w:rsidRPr="00FD5097">
        <w:rPr>
          <w:rFonts w:ascii="Cambria" w:hAnsi="Cambria" w:cs="Arial"/>
          <w:sz w:val="24"/>
          <w:szCs w:val="24"/>
        </w:rPr>
        <w:t>important constituents of a leaf’s outer waxy layer</w:t>
      </w:r>
      <w:r>
        <w:rPr>
          <w:rFonts w:ascii="Cambria" w:hAnsi="Cambria" w:cs="Arial"/>
          <w:sz w:val="24"/>
          <w:szCs w:val="24"/>
        </w:rPr>
        <w:t xml:space="preserve"> and they </w:t>
      </w:r>
      <w:r w:rsidR="009B7C76">
        <w:rPr>
          <w:rFonts w:ascii="Cambria" w:hAnsi="Cambria" w:cs="Arial"/>
          <w:sz w:val="24"/>
          <w:szCs w:val="24"/>
        </w:rPr>
        <w:t>are used in sediment records for many reasons. Their average chain length (number of carbon atoms) contains information on the dominance of aquatic</w:t>
      </w:r>
      <w:r w:rsidR="00E0070D">
        <w:rPr>
          <w:rFonts w:ascii="Cambria" w:hAnsi="Cambria" w:cs="Arial"/>
          <w:sz w:val="24"/>
          <w:szCs w:val="24"/>
        </w:rPr>
        <w:t xml:space="preserve"> vs. terrestrial plants, temperature, and precipitation. The isotopic ratio of carbon in alkanes is related to the C3 vs. C4 plant-type of the plant that produced it and the hydrogen isotopic ratio is related to local to global temperature and precipitation.</w:t>
      </w:r>
      <w:r>
        <w:rPr>
          <w:rFonts w:ascii="Cambria" w:hAnsi="Cambria" w:cs="Arial"/>
          <w:sz w:val="24"/>
          <w:szCs w:val="24"/>
        </w:rPr>
        <w:t xml:space="preserve"> </w:t>
      </w:r>
      <w:proofErr w:type="spellStart"/>
      <w:r>
        <w:rPr>
          <w:rFonts w:ascii="Cambria" w:hAnsi="Cambria" w:cs="Arial"/>
          <w:sz w:val="24"/>
          <w:szCs w:val="24"/>
        </w:rPr>
        <w:t>Steranes</w:t>
      </w:r>
      <w:proofErr w:type="spellEnd"/>
      <w:r>
        <w:rPr>
          <w:rFonts w:ascii="Cambria" w:hAnsi="Cambria" w:cs="Arial"/>
          <w:sz w:val="24"/>
          <w:szCs w:val="24"/>
        </w:rPr>
        <w:t xml:space="preserve"> and </w:t>
      </w:r>
      <w:proofErr w:type="spellStart"/>
      <w:r>
        <w:rPr>
          <w:rFonts w:ascii="Cambria" w:hAnsi="Cambria" w:cs="Arial"/>
          <w:sz w:val="24"/>
          <w:szCs w:val="24"/>
        </w:rPr>
        <w:t>hopanes</w:t>
      </w:r>
      <w:proofErr w:type="spellEnd"/>
      <w:r>
        <w:rPr>
          <w:rFonts w:ascii="Cambria" w:hAnsi="Cambria" w:cs="Arial"/>
          <w:sz w:val="24"/>
          <w:szCs w:val="24"/>
        </w:rPr>
        <w:t xml:space="preserve"> are also found in the apolar fraction. These biomarkers are the </w:t>
      </w:r>
      <w:proofErr w:type="spellStart"/>
      <w:r>
        <w:rPr>
          <w:rFonts w:ascii="Cambria" w:hAnsi="Cambria" w:cs="Arial"/>
          <w:sz w:val="24"/>
          <w:szCs w:val="24"/>
        </w:rPr>
        <w:t>geostable</w:t>
      </w:r>
      <w:proofErr w:type="spellEnd"/>
      <w:r>
        <w:rPr>
          <w:rFonts w:ascii="Cambria" w:hAnsi="Cambria" w:cs="Arial"/>
          <w:sz w:val="24"/>
          <w:szCs w:val="24"/>
        </w:rPr>
        <w:t xml:space="preserve"> versions of bioactive compounds like </w:t>
      </w:r>
      <w:proofErr w:type="spellStart"/>
      <w:r>
        <w:rPr>
          <w:rFonts w:ascii="Cambria" w:hAnsi="Cambria" w:cs="Arial"/>
          <w:sz w:val="24"/>
          <w:szCs w:val="24"/>
        </w:rPr>
        <w:t>hopanoids</w:t>
      </w:r>
      <w:proofErr w:type="spellEnd"/>
      <w:r>
        <w:rPr>
          <w:rFonts w:ascii="Cambria" w:hAnsi="Cambria" w:cs="Arial"/>
          <w:sz w:val="24"/>
          <w:szCs w:val="24"/>
        </w:rPr>
        <w:t xml:space="preserve"> and steroids</w:t>
      </w:r>
      <w:ins w:id="93" w:author="JoVE JoVE" w:date="2015-06-26T11:24:00Z">
        <w:r w:rsidR="002D57F9">
          <w:rPr>
            <w:rFonts w:ascii="Cambria" w:hAnsi="Cambria" w:cs="Arial"/>
            <w:sz w:val="24"/>
            <w:szCs w:val="24"/>
          </w:rPr>
          <w:t>,</w:t>
        </w:r>
      </w:ins>
      <w:r>
        <w:rPr>
          <w:rFonts w:ascii="Cambria" w:hAnsi="Cambria" w:cs="Arial"/>
          <w:sz w:val="24"/>
          <w:szCs w:val="24"/>
        </w:rPr>
        <w:t xml:space="preserve"> which serve important biochemical roles in prokaryotes and eukaryotes, respectively.</w:t>
      </w:r>
    </w:p>
    <w:p w14:paraId="68D360FC" w14:textId="3E2593CA" w:rsidR="00E0070D" w:rsidRDefault="007409E5" w:rsidP="002D57F9">
      <w:pPr>
        <w:spacing w:after="0" w:line="276" w:lineRule="auto"/>
        <w:ind w:firstLine="720"/>
        <w:rPr>
          <w:rFonts w:ascii="Cambria" w:hAnsi="Cambria" w:cs="Arial"/>
          <w:sz w:val="24"/>
          <w:szCs w:val="24"/>
        </w:rPr>
      </w:pPr>
      <w:r w:rsidRPr="00FD5097">
        <w:rPr>
          <w:rFonts w:ascii="Cambria" w:hAnsi="Cambria" w:cs="Arial"/>
          <w:sz w:val="24"/>
          <w:szCs w:val="24"/>
        </w:rPr>
        <w:t xml:space="preserve">The mid-polarity fraction contains </w:t>
      </w:r>
      <w:del w:id="94" w:author="Jeff Salacup" w:date="2015-07-06T12:47:00Z">
        <w:r w:rsidR="00E0070D" w:rsidDel="00154D1F">
          <w:rPr>
            <w:rFonts w:ascii="Cambria" w:hAnsi="Cambria" w:cs="Arial"/>
            <w:sz w:val="24"/>
            <w:szCs w:val="24"/>
          </w:rPr>
          <w:delText>ketones</w:delText>
        </w:r>
      </w:del>
      <w:ins w:id="95" w:author="Jeff Salacup" w:date="2015-07-06T12:47:00Z">
        <w:r w:rsidR="00154D1F">
          <w:rPr>
            <w:rFonts w:ascii="Cambria" w:hAnsi="Cambria" w:cs="Arial"/>
            <w:sz w:val="24"/>
            <w:szCs w:val="24"/>
          </w:rPr>
          <w:t>our alkenones</w:t>
        </w:r>
      </w:ins>
      <w:r w:rsidR="00E0070D">
        <w:rPr>
          <w:rFonts w:ascii="Cambria" w:hAnsi="Cambria" w:cs="Arial"/>
          <w:sz w:val="24"/>
          <w:szCs w:val="24"/>
        </w:rPr>
        <w:t xml:space="preserve">. Alkenones are ketones </w:t>
      </w:r>
      <w:r w:rsidRPr="00FD5097">
        <w:rPr>
          <w:rFonts w:ascii="Cambria" w:hAnsi="Cambria" w:cs="Arial"/>
          <w:sz w:val="24"/>
          <w:szCs w:val="24"/>
        </w:rPr>
        <w:t>which are important recorders of ancient surface temperatures</w:t>
      </w:r>
      <w:r w:rsidR="00E0070D">
        <w:rPr>
          <w:rFonts w:ascii="Cambria" w:hAnsi="Cambria" w:cs="Arial"/>
          <w:sz w:val="24"/>
          <w:szCs w:val="24"/>
        </w:rPr>
        <w:t xml:space="preserve"> via the </w:t>
      </w:r>
      <w:proofErr w:type="gramStart"/>
      <w:r w:rsidR="00E0070D">
        <w:rPr>
          <w:rFonts w:ascii="Cambria" w:hAnsi="Cambria" w:cs="Arial"/>
          <w:sz w:val="24"/>
          <w:szCs w:val="24"/>
        </w:rPr>
        <w:t>Uk’37</w:t>
      </w:r>
      <w:proofErr w:type="gramEnd"/>
      <w:r w:rsidR="00E0070D">
        <w:rPr>
          <w:rFonts w:ascii="Cambria" w:hAnsi="Cambria" w:cs="Arial"/>
          <w:sz w:val="24"/>
          <w:szCs w:val="24"/>
        </w:rPr>
        <w:t xml:space="preserve"> sea surface temperature proxy</w:t>
      </w:r>
      <w:ins w:id="96" w:author="Jeff Salacup" w:date="2015-07-06T12:47:00Z">
        <w:r w:rsidR="00154D1F">
          <w:rPr>
            <w:rFonts w:ascii="Cambria" w:hAnsi="Cambria" w:cs="Arial"/>
            <w:sz w:val="24"/>
            <w:szCs w:val="24"/>
          </w:rPr>
          <w:t xml:space="preserve">. </w:t>
        </w:r>
      </w:ins>
      <w:r w:rsidR="00E0599E">
        <w:rPr>
          <w:rFonts w:ascii="Cambria" w:hAnsi="Cambria" w:cs="Arial"/>
          <w:sz w:val="24"/>
          <w:szCs w:val="24"/>
        </w:rPr>
        <w:t>Some ketones also come from the same leaf waxes the alkanes do, although there are generally far less.</w:t>
      </w:r>
    </w:p>
    <w:p w14:paraId="6DD35900" w14:textId="16A9F7CF" w:rsidR="00AF2FBD" w:rsidRPr="00FD5097" w:rsidRDefault="007409E5" w:rsidP="002D57F9">
      <w:pPr>
        <w:spacing w:after="0" w:line="276" w:lineRule="auto"/>
        <w:ind w:firstLine="720"/>
        <w:rPr>
          <w:rFonts w:ascii="Cambria" w:hAnsi="Cambria" w:cs="Arial"/>
          <w:sz w:val="24"/>
          <w:szCs w:val="24"/>
        </w:rPr>
      </w:pPr>
      <w:r w:rsidRPr="00FD5097">
        <w:rPr>
          <w:rFonts w:ascii="Cambria" w:hAnsi="Cambria" w:cs="Arial"/>
          <w:sz w:val="24"/>
          <w:szCs w:val="24"/>
        </w:rPr>
        <w:t>The polar fraction contains carboxylic acids, another important constituent in leaf wax</w:t>
      </w:r>
      <w:r w:rsidR="00E0599E">
        <w:rPr>
          <w:rFonts w:ascii="Cambria" w:hAnsi="Cambria" w:cs="Arial"/>
          <w:sz w:val="24"/>
          <w:szCs w:val="24"/>
        </w:rPr>
        <w:t>, that is slightly less specific and harder to work with than alkanes (low volatility) but can nonetheless relate some of the same information.</w:t>
      </w:r>
      <w:ins w:id="97" w:author="JoVE JoVE" w:date="2015-06-26T11:24:00Z">
        <w:r w:rsidR="002D57F9">
          <w:rPr>
            <w:rFonts w:ascii="Cambria" w:hAnsi="Cambria" w:cs="Arial"/>
            <w:sz w:val="24"/>
            <w:szCs w:val="24"/>
          </w:rPr>
          <w:t xml:space="preserve"> </w:t>
        </w:r>
      </w:ins>
      <w:r w:rsidR="00E0599E">
        <w:rPr>
          <w:rFonts w:ascii="Cambria" w:hAnsi="Cambria" w:cs="Arial"/>
          <w:sz w:val="24"/>
          <w:szCs w:val="24"/>
        </w:rPr>
        <w:t>G</w:t>
      </w:r>
      <w:r w:rsidRPr="00FD5097">
        <w:rPr>
          <w:rFonts w:ascii="Cambria" w:hAnsi="Cambria" w:cs="Arial"/>
          <w:sz w:val="24"/>
          <w:szCs w:val="24"/>
        </w:rPr>
        <w:t xml:space="preserve">lycerol </w:t>
      </w:r>
      <w:proofErr w:type="spellStart"/>
      <w:r w:rsidRPr="00FD5097">
        <w:rPr>
          <w:rFonts w:ascii="Cambria" w:hAnsi="Cambria" w:cs="Arial"/>
          <w:sz w:val="24"/>
          <w:szCs w:val="24"/>
        </w:rPr>
        <w:t>dialkyl</w:t>
      </w:r>
      <w:proofErr w:type="spellEnd"/>
      <w:r w:rsidRPr="00FD5097">
        <w:rPr>
          <w:rFonts w:ascii="Cambria" w:hAnsi="Cambria" w:cs="Arial"/>
          <w:sz w:val="24"/>
          <w:szCs w:val="24"/>
        </w:rPr>
        <w:t xml:space="preserve"> glycerol </w:t>
      </w:r>
      <w:proofErr w:type="spellStart"/>
      <w:r w:rsidRPr="00FD5097">
        <w:rPr>
          <w:rFonts w:ascii="Cambria" w:hAnsi="Cambria" w:cs="Arial"/>
          <w:sz w:val="24"/>
          <w:szCs w:val="24"/>
        </w:rPr>
        <w:t>tetraethers</w:t>
      </w:r>
      <w:proofErr w:type="spellEnd"/>
      <w:r w:rsidR="00E0599E">
        <w:rPr>
          <w:rFonts w:ascii="Cambria" w:hAnsi="Cambria" w:cs="Arial"/>
          <w:sz w:val="24"/>
          <w:szCs w:val="24"/>
        </w:rPr>
        <w:t xml:space="preserve"> (GDGTs) are</w:t>
      </w:r>
      <w:ins w:id="98" w:author="JoVE JoVE" w:date="2015-06-26T15:21:00Z">
        <w:r w:rsidR="00EC7C60">
          <w:rPr>
            <w:rFonts w:ascii="Cambria" w:hAnsi="Cambria" w:cs="Arial"/>
            <w:sz w:val="24"/>
            <w:szCs w:val="24"/>
          </w:rPr>
          <w:t xml:space="preserve"> </w:t>
        </w:r>
      </w:ins>
      <w:r w:rsidR="00E0599E">
        <w:rPr>
          <w:rFonts w:ascii="Cambria" w:hAnsi="Cambria" w:cs="Arial"/>
          <w:sz w:val="24"/>
          <w:szCs w:val="24"/>
        </w:rPr>
        <w:t>in the polar fraction and are</w:t>
      </w:r>
      <w:r w:rsidRPr="00FD5097">
        <w:rPr>
          <w:rFonts w:ascii="Cambria" w:hAnsi="Cambria" w:cs="Arial"/>
          <w:sz w:val="24"/>
          <w:szCs w:val="24"/>
        </w:rPr>
        <w:t xml:space="preserve"> another important recorder of a</w:t>
      </w:r>
      <w:r w:rsidR="00E0599E">
        <w:rPr>
          <w:rFonts w:ascii="Cambria" w:hAnsi="Cambria" w:cs="Arial"/>
          <w:sz w:val="24"/>
          <w:szCs w:val="24"/>
        </w:rPr>
        <w:t>ncient</w:t>
      </w:r>
      <w:r w:rsidRPr="00FD5097">
        <w:rPr>
          <w:rFonts w:ascii="Cambria" w:hAnsi="Cambria" w:cs="Arial"/>
          <w:sz w:val="24"/>
          <w:szCs w:val="24"/>
        </w:rPr>
        <w:t xml:space="preserve"> water</w:t>
      </w:r>
      <w:r w:rsidR="00E0599E">
        <w:rPr>
          <w:rFonts w:ascii="Cambria" w:hAnsi="Cambria" w:cs="Arial"/>
          <w:sz w:val="24"/>
          <w:szCs w:val="24"/>
        </w:rPr>
        <w:t xml:space="preserve"> and air</w:t>
      </w:r>
      <w:r w:rsidRPr="00FD5097">
        <w:rPr>
          <w:rFonts w:ascii="Cambria" w:hAnsi="Cambria" w:cs="Arial"/>
          <w:sz w:val="24"/>
          <w:szCs w:val="24"/>
        </w:rPr>
        <w:t xml:space="preserve"> temperatures</w:t>
      </w:r>
      <w:r w:rsidR="00E0599E">
        <w:rPr>
          <w:rFonts w:ascii="Cambria" w:hAnsi="Cambria" w:cs="Arial"/>
          <w:sz w:val="24"/>
          <w:szCs w:val="24"/>
        </w:rPr>
        <w:t>.</w:t>
      </w:r>
    </w:p>
    <w:p w14:paraId="600A52F4" w14:textId="77777777" w:rsidR="00FD5097" w:rsidRDefault="00FD5097" w:rsidP="00FD5097">
      <w:pPr>
        <w:spacing w:after="0" w:line="276" w:lineRule="auto"/>
        <w:rPr>
          <w:rFonts w:ascii="Cambria" w:hAnsi="Cambria" w:cs="Arial"/>
          <w:b/>
          <w:sz w:val="24"/>
          <w:szCs w:val="24"/>
        </w:rPr>
      </w:pPr>
    </w:p>
    <w:p w14:paraId="071D4185" w14:textId="77777777" w:rsidR="00D87577" w:rsidRPr="00FD5097" w:rsidRDefault="00D87577" w:rsidP="00FD5097">
      <w:pPr>
        <w:spacing w:after="0" w:line="276" w:lineRule="auto"/>
        <w:rPr>
          <w:rFonts w:ascii="Cambria" w:hAnsi="Cambria" w:cs="Arial"/>
          <w:b/>
          <w:sz w:val="24"/>
          <w:szCs w:val="24"/>
        </w:rPr>
      </w:pPr>
      <w:r w:rsidRPr="00FD5097">
        <w:rPr>
          <w:rFonts w:ascii="Cambria" w:hAnsi="Cambria" w:cs="Arial"/>
          <w:b/>
          <w:sz w:val="28"/>
          <w:szCs w:val="24"/>
        </w:rPr>
        <w:t>Legend:</w:t>
      </w:r>
    </w:p>
    <w:p w14:paraId="08674DDB" w14:textId="77777777" w:rsidR="00D87577" w:rsidRPr="00FD5097" w:rsidRDefault="00FD5097" w:rsidP="00FD5097">
      <w:pPr>
        <w:spacing w:after="0" w:line="276" w:lineRule="auto"/>
        <w:rPr>
          <w:rFonts w:ascii="Cambria" w:hAnsi="Cambria" w:cs="Arial"/>
          <w:sz w:val="24"/>
          <w:szCs w:val="24"/>
        </w:rPr>
      </w:pPr>
      <w:r>
        <w:rPr>
          <w:rFonts w:ascii="Cambria" w:hAnsi="Cambria" w:cs="Arial"/>
          <w:sz w:val="24"/>
          <w:szCs w:val="24"/>
        </w:rPr>
        <w:t>Figure 1:</w:t>
      </w:r>
      <w:r w:rsidR="000410E2" w:rsidRPr="00FD5097">
        <w:rPr>
          <w:rFonts w:ascii="Cambria" w:hAnsi="Cambria" w:cs="Arial"/>
          <w:sz w:val="24"/>
          <w:szCs w:val="24"/>
        </w:rPr>
        <w:t xml:space="preserve"> Geochemically important functional groups. From </w:t>
      </w:r>
      <w:r w:rsidR="000410E2" w:rsidRPr="00FD5097">
        <w:rPr>
          <w:rFonts w:ascii="Cambria" w:hAnsi="Cambria" w:cs="Arial"/>
          <w:sz w:val="24"/>
          <w:szCs w:val="24"/>
        </w:rPr>
        <w:fldChar w:fldCharType="begin"/>
      </w:r>
      <w:r w:rsidR="000410E2" w:rsidRPr="00FD5097">
        <w:rPr>
          <w:rFonts w:ascii="Cambria" w:hAnsi="Cambria" w:cs="Arial"/>
          <w:sz w:val="24"/>
          <w:szCs w:val="24"/>
        </w:rPr>
        <w:instrText xml:space="preserve"> ADDIN EN.CITE &lt;EndNote&gt;&lt;Cite&gt;&lt;Author&gt;Killops&lt;/Author&gt;&lt;Year&gt;2005&lt;/Year&gt;&lt;RecNum&gt;2358&lt;/RecNum&gt;&lt;DisplayText&gt;(K&lt;style face="smallcaps"&gt;illops&lt;/style&gt; and K&lt;style face="smallcaps"&gt;illops&lt;/style&gt;, 2005)&lt;/DisplayText&gt;&lt;record&gt;&lt;rec-number&gt;2358&lt;/rec-number&gt;&lt;foreign-keys&gt;&lt;key app="EN" db-id="xsx2zrea892sdqe0ds9v99p9v9pze0f05w2t"&gt;2358&lt;/key&gt;&lt;/foreign-keys&gt;&lt;ref-type name="Book"&gt;6&lt;/ref-type&gt;&lt;contributors&gt;&lt;authors&gt;&lt;author&gt;Killops, Stephen&lt;/author&gt;&lt;author&gt;Killops, Vanessa&lt;/author&gt;&lt;/authors&gt;&lt;/contributors&gt;&lt;titles&gt;&lt;title&gt;Introduction to Organic Geochemistry&lt;/title&gt;&lt;/titles&gt;&lt;pages&gt;393&lt;/pages&gt;&lt;edition&gt;2nd&lt;/edition&gt;&lt;dates&gt;&lt;year&gt;2005&lt;/year&gt;&lt;/dates&gt;&lt;pub-location&gt;Malden, MA&lt;/pub-location&gt;&lt;publisher&gt;Blackwell Publishing&lt;/publisher&gt;&lt;urls&gt;&lt;/urls&gt;&lt;/record&gt;&lt;/Cite&gt;&lt;/EndNote&gt;</w:instrText>
      </w:r>
      <w:r w:rsidR="000410E2" w:rsidRPr="00FD5097">
        <w:rPr>
          <w:rFonts w:ascii="Cambria" w:hAnsi="Cambria" w:cs="Arial"/>
          <w:sz w:val="24"/>
          <w:szCs w:val="24"/>
        </w:rPr>
        <w:fldChar w:fldCharType="separate"/>
      </w:r>
      <w:r w:rsidR="000410E2" w:rsidRPr="00FD5097">
        <w:rPr>
          <w:rFonts w:ascii="Cambria" w:hAnsi="Cambria" w:cs="Arial"/>
          <w:noProof/>
          <w:sz w:val="24"/>
          <w:szCs w:val="24"/>
        </w:rPr>
        <w:t>(</w:t>
      </w:r>
      <w:hyperlink w:anchor="_ENREF_1" w:tooltip="Killops, 2005 #2358" w:history="1">
        <w:r w:rsidR="000410E2" w:rsidRPr="00FD5097">
          <w:rPr>
            <w:rFonts w:ascii="Cambria" w:hAnsi="Cambria" w:cs="Arial"/>
            <w:noProof/>
            <w:sz w:val="24"/>
            <w:szCs w:val="24"/>
          </w:rPr>
          <w:t>K</w:t>
        </w:r>
        <w:r w:rsidR="000410E2" w:rsidRPr="00FD5097">
          <w:rPr>
            <w:rFonts w:ascii="Cambria" w:hAnsi="Cambria" w:cs="Arial"/>
            <w:smallCaps/>
            <w:noProof/>
            <w:sz w:val="24"/>
            <w:szCs w:val="24"/>
          </w:rPr>
          <w:t>illops</w:t>
        </w:r>
        <w:r w:rsidR="000410E2" w:rsidRPr="00FD5097">
          <w:rPr>
            <w:rFonts w:ascii="Cambria" w:hAnsi="Cambria" w:cs="Arial"/>
            <w:noProof/>
            <w:sz w:val="24"/>
            <w:szCs w:val="24"/>
          </w:rPr>
          <w:t xml:space="preserve"> and K</w:t>
        </w:r>
        <w:r w:rsidR="000410E2" w:rsidRPr="00FD5097">
          <w:rPr>
            <w:rFonts w:ascii="Cambria" w:hAnsi="Cambria" w:cs="Arial"/>
            <w:smallCaps/>
            <w:noProof/>
            <w:sz w:val="24"/>
            <w:szCs w:val="24"/>
          </w:rPr>
          <w:t>illops</w:t>
        </w:r>
        <w:r w:rsidR="000410E2" w:rsidRPr="00FD5097">
          <w:rPr>
            <w:rFonts w:ascii="Cambria" w:hAnsi="Cambria" w:cs="Arial"/>
            <w:noProof/>
            <w:sz w:val="24"/>
            <w:szCs w:val="24"/>
          </w:rPr>
          <w:t>, 2005</w:t>
        </w:r>
      </w:hyperlink>
      <w:r w:rsidR="000410E2" w:rsidRPr="00FD5097">
        <w:rPr>
          <w:rFonts w:ascii="Cambria" w:hAnsi="Cambria" w:cs="Arial"/>
          <w:noProof/>
          <w:sz w:val="24"/>
          <w:szCs w:val="24"/>
        </w:rPr>
        <w:t>)</w:t>
      </w:r>
      <w:r w:rsidR="000410E2" w:rsidRPr="00FD5097">
        <w:rPr>
          <w:rFonts w:ascii="Cambria" w:hAnsi="Cambria" w:cs="Arial"/>
          <w:sz w:val="24"/>
          <w:szCs w:val="24"/>
        </w:rPr>
        <w:fldChar w:fldCharType="end"/>
      </w:r>
      <w:r w:rsidR="005F5C15" w:rsidRPr="00FD5097">
        <w:rPr>
          <w:rFonts w:ascii="Cambria" w:hAnsi="Cambria" w:cs="Arial"/>
          <w:sz w:val="24"/>
          <w:szCs w:val="24"/>
        </w:rPr>
        <w:t>.</w:t>
      </w:r>
    </w:p>
    <w:p w14:paraId="7E22896C" w14:textId="77777777" w:rsidR="000A4694" w:rsidRDefault="000A4694" w:rsidP="00FD5097">
      <w:pPr>
        <w:spacing w:after="0" w:line="276" w:lineRule="auto"/>
        <w:rPr>
          <w:rFonts w:ascii="Cambria" w:hAnsi="Cambria" w:cs="Arial"/>
          <w:sz w:val="24"/>
          <w:szCs w:val="24"/>
        </w:rPr>
      </w:pPr>
    </w:p>
    <w:p w14:paraId="0DFEDD4A" w14:textId="77777777" w:rsidR="005F5C15" w:rsidRPr="00FD5097" w:rsidRDefault="00FD5097" w:rsidP="00FD5097">
      <w:pPr>
        <w:spacing w:after="0" w:line="276" w:lineRule="auto"/>
        <w:rPr>
          <w:rFonts w:ascii="Cambria" w:hAnsi="Cambria" w:cs="Arial"/>
          <w:sz w:val="24"/>
          <w:szCs w:val="24"/>
        </w:rPr>
      </w:pPr>
      <w:r>
        <w:rPr>
          <w:rFonts w:ascii="Cambria" w:hAnsi="Cambria" w:cs="Arial"/>
          <w:sz w:val="24"/>
          <w:szCs w:val="24"/>
        </w:rPr>
        <w:t>Figure 2:</w:t>
      </w:r>
      <w:r w:rsidR="00D73B63" w:rsidRPr="00FD5097">
        <w:rPr>
          <w:rFonts w:ascii="Cambria" w:hAnsi="Cambria" w:cs="Arial"/>
          <w:sz w:val="24"/>
          <w:szCs w:val="24"/>
        </w:rPr>
        <w:t xml:space="preserve"> Image of a</w:t>
      </w:r>
      <w:r w:rsidR="00D3073A">
        <w:rPr>
          <w:rFonts w:ascii="Cambria" w:hAnsi="Cambria" w:cs="Arial"/>
          <w:sz w:val="24"/>
          <w:szCs w:val="24"/>
        </w:rPr>
        <w:t xml:space="preserve"> </w:t>
      </w:r>
      <w:r w:rsidR="00D73B63" w:rsidRPr="00FD5097">
        <w:rPr>
          <w:rFonts w:ascii="Cambria" w:hAnsi="Cambria" w:cs="Arial"/>
          <w:sz w:val="24"/>
          <w:szCs w:val="24"/>
        </w:rPr>
        <w:t>custom-made rack</w:t>
      </w:r>
      <w:r w:rsidR="00D3073A">
        <w:rPr>
          <w:rFonts w:ascii="Cambria" w:hAnsi="Cambria" w:cs="Arial"/>
          <w:sz w:val="24"/>
          <w:szCs w:val="24"/>
        </w:rPr>
        <w:t xml:space="preserve"> that</w:t>
      </w:r>
      <w:r w:rsidR="00D73B63" w:rsidRPr="00FD5097">
        <w:rPr>
          <w:rFonts w:ascii="Cambria" w:hAnsi="Cambria" w:cs="Arial"/>
          <w:sz w:val="24"/>
          <w:szCs w:val="24"/>
        </w:rPr>
        <w:t xml:space="preserve"> allow</w:t>
      </w:r>
      <w:r w:rsidR="00D3073A">
        <w:rPr>
          <w:rFonts w:ascii="Cambria" w:hAnsi="Cambria" w:cs="Arial"/>
          <w:sz w:val="24"/>
          <w:szCs w:val="24"/>
        </w:rPr>
        <w:t>s</w:t>
      </w:r>
      <w:r w:rsidR="00D73B63" w:rsidRPr="00FD5097">
        <w:rPr>
          <w:rFonts w:ascii="Cambria" w:hAnsi="Cambria" w:cs="Arial"/>
          <w:sz w:val="24"/>
          <w:szCs w:val="24"/>
        </w:rPr>
        <w:t xml:space="preserve"> the purification of up to 12 samples at a time.</w:t>
      </w:r>
    </w:p>
    <w:p w14:paraId="057C067A" w14:textId="77777777" w:rsidR="00FD5097" w:rsidRDefault="00FD5097" w:rsidP="00FD5097">
      <w:pPr>
        <w:spacing w:after="0" w:line="276" w:lineRule="auto"/>
        <w:rPr>
          <w:rFonts w:ascii="Cambria" w:hAnsi="Cambria" w:cs="Arial"/>
          <w:b/>
          <w:sz w:val="24"/>
          <w:szCs w:val="24"/>
        </w:rPr>
      </w:pPr>
    </w:p>
    <w:p w14:paraId="02111858" w14:textId="77777777" w:rsidR="000410E2" w:rsidRPr="00FD5097" w:rsidRDefault="00D87577" w:rsidP="00FD5097">
      <w:pPr>
        <w:spacing w:after="0" w:line="276" w:lineRule="auto"/>
        <w:rPr>
          <w:rFonts w:ascii="Cambria" w:hAnsi="Cambria" w:cs="Arial"/>
          <w:b/>
          <w:sz w:val="28"/>
          <w:szCs w:val="24"/>
        </w:rPr>
      </w:pPr>
      <w:r w:rsidRPr="00FD5097">
        <w:rPr>
          <w:rFonts w:ascii="Cambria" w:hAnsi="Cambria" w:cs="Arial"/>
          <w:b/>
          <w:sz w:val="28"/>
          <w:szCs w:val="24"/>
        </w:rPr>
        <w:t>References:</w:t>
      </w:r>
    </w:p>
    <w:p w14:paraId="64DF86EA" w14:textId="77777777" w:rsidR="000410E2" w:rsidRPr="00FD5097" w:rsidRDefault="000410E2" w:rsidP="00FD5097">
      <w:pPr>
        <w:spacing w:after="0" w:line="276" w:lineRule="auto"/>
        <w:ind w:left="720" w:hanging="720"/>
        <w:rPr>
          <w:rFonts w:ascii="Cambria" w:hAnsi="Cambria" w:cs="Arial"/>
          <w:noProof/>
          <w:sz w:val="24"/>
          <w:szCs w:val="24"/>
        </w:rPr>
      </w:pPr>
      <w:r w:rsidRPr="00FD5097">
        <w:rPr>
          <w:rFonts w:ascii="Cambria" w:hAnsi="Cambria" w:cs="Arial"/>
          <w:b/>
          <w:sz w:val="24"/>
          <w:szCs w:val="24"/>
        </w:rPr>
        <w:fldChar w:fldCharType="begin"/>
      </w:r>
      <w:r w:rsidRPr="00FD5097">
        <w:rPr>
          <w:rFonts w:ascii="Cambria" w:hAnsi="Cambria" w:cs="Arial"/>
          <w:b/>
          <w:sz w:val="24"/>
          <w:szCs w:val="24"/>
        </w:rPr>
        <w:instrText xml:space="preserve"> ADDIN EN.REFLIST </w:instrText>
      </w:r>
      <w:r w:rsidRPr="00FD5097">
        <w:rPr>
          <w:rFonts w:ascii="Cambria" w:hAnsi="Cambria" w:cs="Arial"/>
          <w:b/>
          <w:sz w:val="24"/>
          <w:szCs w:val="24"/>
        </w:rPr>
        <w:fldChar w:fldCharType="separate"/>
      </w:r>
      <w:bookmarkStart w:id="99" w:name="_ENREF_1"/>
      <w:r w:rsidRPr="00FD5097">
        <w:rPr>
          <w:rFonts w:ascii="Cambria" w:hAnsi="Cambria" w:cs="Arial"/>
          <w:noProof/>
          <w:sz w:val="24"/>
          <w:szCs w:val="24"/>
        </w:rPr>
        <w:t xml:space="preserve">Killops, S. and Killops, V., 2005. </w:t>
      </w:r>
      <w:r w:rsidRPr="00FD5097">
        <w:rPr>
          <w:rFonts w:ascii="Cambria" w:hAnsi="Cambria" w:cs="Arial"/>
          <w:i/>
          <w:noProof/>
          <w:sz w:val="24"/>
          <w:szCs w:val="24"/>
        </w:rPr>
        <w:t>Introduction to Organic Geochemistry</w:t>
      </w:r>
      <w:r w:rsidRPr="00FD5097">
        <w:rPr>
          <w:rFonts w:ascii="Cambria" w:hAnsi="Cambria" w:cs="Arial"/>
          <w:noProof/>
          <w:sz w:val="24"/>
          <w:szCs w:val="24"/>
        </w:rPr>
        <w:t>. Blackwell Publishing, Malden, MA.</w:t>
      </w:r>
      <w:bookmarkEnd w:id="99"/>
    </w:p>
    <w:p w14:paraId="6E479985" w14:textId="6A2FC8CD" w:rsidR="002C5C83" w:rsidRPr="00FD5097" w:rsidRDefault="000410E2" w:rsidP="00FD5097">
      <w:pPr>
        <w:spacing w:after="0" w:line="276" w:lineRule="auto"/>
        <w:rPr>
          <w:rFonts w:ascii="Cambria" w:hAnsi="Cambria" w:cs="Arial"/>
          <w:b/>
          <w:sz w:val="24"/>
          <w:szCs w:val="24"/>
        </w:rPr>
      </w:pPr>
      <w:r w:rsidRPr="00FD5097">
        <w:rPr>
          <w:rFonts w:ascii="Cambria" w:hAnsi="Cambria" w:cs="Arial"/>
          <w:b/>
          <w:sz w:val="24"/>
          <w:szCs w:val="24"/>
        </w:rPr>
        <w:fldChar w:fldCharType="end"/>
      </w:r>
    </w:p>
    <w:sectPr w:rsidR="002C5C83" w:rsidRPr="00FD509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oVE JoVE" w:date="2015-05-22T10:57:00Z" w:initials="JJ">
    <w:p w14:paraId="01E88E6A" w14:textId="432231C6" w:rsidR="00EC7C60" w:rsidRDefault="00EC7C60">
      <w:pPr>
        <w:pStyle w:val="CommentText"/>
      </w:pPr>
      <w:r>
        <w:rPr>
          <w:rStyle w:val="CommentReference"/>
        </w:rPr>
        <w:annotationRef/>
      </w:r>
      <w:r>
        <w:t>In the theoretical sections, make it more obvious this process is downstream of the saponification, and how they relate to one another.</w:t>
      </w:r>
    </w:p>
  </w:comment>
  <w:comment w:id="1" w:author="Jeff Salacup" w:date="2015-06-11T15:25:00Z" w:initials="JS">
    <w:p w14:paraId="6F0D348F" w14:textId="024F62AF" w:rsidR="00EC7C60" w:rsidRDefault="00EC7C60">
      <w:pPr>
        <w:pStyle w:val="CommentText"/>
      </w:pPr>
      <w:r>
        <w:rPr>
          <w:rStyle w:val="CommentReference"/>
        </w:rPr>
        <w:annotationRef/>
      </w:r>
      <w:r>
        <w:t xml:space="preserve">So column chromatography is actually more often used without saponification. Almost every lab performs a column on every sample they analyze, but only certain labs and certain samples use saponification. Saponification almost always requires a column but not the other way around. It would be a narrow view to take to explain columns only within the context of saponification. </w:t>
      </w:r>
    </w:p>
  </w:comment>
  <w:comment w:id="2" w:author="JoVE JoVE" w:date="2015-06-26T15:25:00Z" w:initials="JJ">
    <w:p w14:paraId="0E4A8255" w14:textId="412FF6D5" w:rsidR="00EC7C60" w:rsidRDefault="00EC7C60">
      <w:pPr>
        <w:pStyle w:val="CommentText"/>
      </w:pPr>
      <w:r>
        <w:rPr>
          <w:rStyle w:val="CommentReference"/>
        </w:rPr>
        <w:annotationRef/>
      </w:r>
      <w:r>
        <w:t xml:space="preserve">This manuscript should either be 1) a more general write-up on column chromatography and its use in geochemistry, or 2) a part of the larger whole that is the </w:t>
      </w:r>
      <w:r w:rsidR="00104F43">
        <w:t xml:space="preserve">fabrication of the </w:t>
      </w:r>
      <w:proofErr w:type="spellStart"/>
      <w:r w:rsidR="00104F43">
        <w:t>paleothermometer</w:t>
      </w:r>
      <w:proofErr w:type="spellEnd"/>
      <w:r w:rsidR="00104F43">
        <w:t xml:space="preserve">.  </w:t>
      </w:r>
    </w:p>
  </w:comment>
  <w:comment w:id="3" w:author="Jeff Salacup" w:date="2015-07-06T12:44:00Z" w:initials="JS">
    <w:p w14:paraId="249F3731" w14:textId="037C1B1F" w:rsidR="00154D1F" w:rsidRDefault="00154D1F">
      <w:pPr>
        <w:pStyle w:val="CommentText"/>
      </w:pPr>
      <w:r>
        <w:rPr>
          <w:rStyle w:val="CommentReference"/>
        </w:rPr>
        <w:annotationRef/>
      </w:r>
      <w:r>
        <w:t xml:space="preserve">I have updated the text to gear this towards the </w:t>
      </w:r>
      <w:proofErr w:type="spellStart"/>
      <w:r>
        <w:t>paleothermometer</w:t>
      </w:r>
      <w:proofErr w:type="spellEnd"/>
      <w:r>
        <w:t>. Sorry, I missed this comment during my prior review.</w:t>
      </w:r>
    </w:p>
  </w:comment>
  <w:comment w:id="30" w:author="JoVE JoVE" w:date="2015-05-22T10:41:00Z" w:initials="JJ">
    <w:p w14:paraId="0EEC7EEF" w14:textId="691AA0E6" w:rsidR="00EC7C60" w:rsidRDefault="00EC7C60">
      <w:pPr>
        <w:pStyle w:val="CommentText"/>
      </w:pPr>
      <w:r>
        <w:rPr>
          <w:rStyle w:val="CommentReference"/>
        </w:rPr>
        <w:annotationRef/>
      </w:r>
      <w:r>
        <w:t>In the same way the Saponification manuscript covered the specific class of molecules that needed to be dealt with, go into detail about the carboxylic acids: Why they need to be removed, their elution vs. the alkenones, etc.</w:t>
      </w:r>
    </w:p>
  </w:comment>
  <w:comment w:id="31" w:author="Jeff Salacup" w:date="2015-06-11T15:29:00Z" w:initials="JS">
    <w:p w14:paraId="3A8972E5" w14:textId="5C875224" w:rsidR="00EC7C60" w:rsidRDefault="00EC7C60">
      <w:pPr>
        <w:pStyle w:val="CommentText"/>
      </w:pPr>
      <w:r>
        <w:rPr>
          <w:rStyle w:val="CommentReference"/>
        </w:rPr>
        <w:annotationRef/>
      </w:r>
      <w:r>
        <w:t>As mentioned above, saponification is a much more specific technique. Columns are used for a HUGE variety of reasons?</w:t>
      </w:r>
    </w:p>
  </w:comment>
  <w:comment w:id="32" w:author="JoVE JoVE" w:date="2015-05-15T10:36:00Z" w:initials="JJ">
    <w:p w14:paraId="485A3368" w14:textId="1C3EA105" w:rsidR="00EC7C60" w:rsidRDefault="00EC7C60">
      <w:pPr>
        <w:pStyle w:val="CommentText"/>
      </w:pPr>
      <w:r>
        <w:rPr>
          <w:rStyle w:val="CommentReference"/>
        </w:rPr>
        <w:annotationRef/>
      </w:r>
      <w:r>
        <w:t xml:space="preserve">Is this term more common than “non-polar” in the geochemistry field? </w:t>
      </w:r>
    </w:p>
  </w:comment>
  <w:comment w:id="33" w:author="Jeff Salacup" w:date="2015-06-11T15:30:00Z" w:initials="JS">
    <w:p w14:paraId="4E670758" w14:textId="75966BEE" w:rsidR="00EC7C60" w:rsidRDefault="00EC7C60">
      <w:pPr>
        <w:pStyle w:val="CommentText"/>
      </w:pPr>
      <w:r>
        <w:rPr>
          <w:rStyle w:val="CommentReference"/>
        </w:rPr>
        <w:annotationRef/>
      </w:r>
      <w:r>
        <w:t>Yes, we more often use apolar.</w:t>
      </w:r>
    </w:p>
  </w:comment>
  <w:comment w:id="43" w:author="JoVE JoVE" w:date="2015-05-15T12:31:00Z" w:initials="JJ">
    <w:p w14:paraId="01B77C93" w14:textId="078FD343" w:rsidR="00EC7C60" w:rsidRDefault="00EC7C60">
      <w:pPr>
        <w:pStyle w:val="CommentText"/>
      </w:pPr>
      <w:r>
        <w:rPr>
          <w:rStyle w:val="CommentReference"/>
        </w:rPr>
        <w:annotationRef/>
      </w:r>
      <w:r>
        <w:t>If you place the DCM vial under the column at this point, wouldn’t you collect a column’s worth of hexane?</w:t>
      </w:r>
    </w:p>
  </w:comment>
  <w:comment w:id="44" w:author="Jeff Salacup" w:date="2015-06-11T15:33:00Z" w:initials="JS">
    <w:p w14:paraId="7C60A1DB" w14:textId="1C5A6AEE" w:rsidR="00EC7C60" w:rsidRDefault="00EC7C60">
      <w:pPr>
        <w:pStyle w:val="CommentText"/>
      </w:pPr>
      <w:r>
        <w:rPr>
          <w:rStyle w:val="CommentReference"/>
        </w:rPr>
        <w:annotationRef/>
      </w:r>
      <w:r>
        <w:t>Yes, but 1) there is only a small amount of hexane actually in the pore space of the gel and 2) nearly all of the hexane soluble biomarkers have been washed from the gel by  the time 4 mL of solvent has moved thru it.</w:t>
      </w:r>
    </w:p>
  </w:comment>
  <w:comment w:id="45" w:author="JoVE JoVE" w:date="2015-05-22T10:50:00Z" w:initials="JJ">
    <w:p w14:paraId="7748D4BB" w14:textId="7B45E23F" w:rsidR="00EC7C60" w:rsidRDefault="00EC7C60">
      <w:pPr>
        <w:pStyle w:val="CommentText"/>
      </w:pPr>
      <w:r>
        <w:rPr>
          <w:rStyle w:val="CommentReference"/>
        </w:rPr>
        <w:annotationRef/>
      </w:r>
      <w:r>
        <w:t>As a way to give this video some sense of conclusion, provide a chromatogram pre-chromatography, and one of the fraction of interest. Why are acids bad for the instrument?</w:t>
      </w:r>
    </w:p>
  </w:comment>
  <w:comment w:id="46" w:author="Jeff Salacup" w:date="2015-06-11T15:35:00Z" w:initials="JS">
    <w:p w14:paraId="6DFB7897" w14:textId="55AAC365" w:rsidR="00EC7C60" w:rsidRDefault="00EC7C60">
      <w:pPr>
        <w:pStyle w:val="CommentText"/>
      </w:pPr>
      <w:r>
        <w:rPr>
          <w:rStyle w:val="CommentReference"/>
        </w:rPr>
        <w:annotationRef/>
      </w:r>
      <w:r>
        <w:t>Do you want these now or later, for the video?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E88E6A" w15:done="0"/>
  <w15:commentEx w15:paraId="6F0D348F" w15:paraIdParent="01E88E6A" w15:done="0"/>
  <w15:commentEx w15:paraId="0E4A8255" w15:done="0"/>
  <w15:commentEx w15:paraId="249F3731" w15:paraIdParent="0E4A8255" w15:done="0"/>
  <w15:commentEx w15:paraId="0EEC7EEF" w15:done="0"/>
  <w15:commentEx w15:paraId="3A8972E5" w15:paraIdParent="0EEC7EEF" w15:done="0"/>
  <w15:commentEx w15:paraId="485A3368" w15:done="0"/>
  <w15:commentEx w15:paraId="4E670758" w15:paraIdParent="485A3368" w15:done="0"/>
  <w15:commentEx w15:paraId="01B77C93" w15:done="0"/>
  <w15:commentEx w15:paraId="7C60A1DB" w15:paraIdParent="01B77C93" w15:done="0"/>
  <w15:commentEx w15:paraId="7748D4BB" w15:done="0"/>
  <w15:commentEx w15:paraId="6DFB7897" w15:paraIdParent="7748D4B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F50CF7"/>
    <w:multiLevelType w:val="multilevel"/>
    <w:tmpl w:val="EDEE7BEA"/>
    <w:lvl w:ilvl="0">
      <w:start w:val="1"/>
      <w:numFmt w:val="decimal"/>
      <w:lvlText w:val="%1."/>
      <w:lvlJc w:val="left"/>
      <w:pPr>
        <w:ind w:left="360" w:hanging="360"/>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1656" w:hanging="936"/>
      </w:pPr>
      <w:rPr>
        <w:rFonts w:hint="default"/>
      </w:rPr>
    </w:lvl>
    <w:lvl w:ilvl="3">
      <w:start w:val="1"/>
      <w:numFmt w:val="decimal"/>
      <w:suff w:val="space"/>
      <w:lvlText w:val="%1.%2.%3.%4."/>
      <w:lvlJc w:val="left"/>
      <w:pPr>
        <w:ind w:left="2304" w:hanging="1224"/>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 Salacup">
    <w15:presenceInfo w15:providerId="Windows Live" w15:userId="3bfdb66d9c62deb9"/>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Geochimica Cosmo Acta&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sx2zrea892sdqe0ds9v99p9v9pze0f05w2t&quot;&gt;homelib&lt;record-ids&gt;&lt;item&gt;2358&lt;/item&gt;&lt;/record-ids&gt;&lt;/item&gt;&lt;/Libraries&gt;"/>
  </w:docVars>
  <w:rsids>
    <w:rsidRoot w:val="00D87577"/>
    <w:rsid w:val="000252E4"/>
    <w:rsid w:val="000410E2"/>
    <w:rsid w:val="000731ED"/>
    <w:rsid w:val="000A4694"/>
    <w:rsid w:val="000A7632"/>
    <w:rsid w:val="000C0FF4"/>
    <w:rsid w:val="000C7FB0"/>
    <w:rsid w:val="00104F43"/>
    <w:rsid w:val="00154D1F"/>
    <w:rsid w:val="0017228F"/>
    <w:rsid w:val="0019274B"/>
    <w:rsid w:val="001B0D01"/>
    <w:rsid w:val="001C16C9"/>
    <w:rsid w:val="0021330A"/>
    <w:rsid w:val="00222F18"/>
    <w:rsid w:val="00246507"/>
    <w:rsid w:val="002C5C83"/>
    <w:rsid w:val="002D57F9"/>
    <w:rsid w:val="00321182"/>
    <w:rsid w:val="00323FD4"/>
    <w:rsid w:val="00334440"/>
    <w:rsid w:val="00383C28"/>
    <w:rsid w:val="00384812"/>
    <w:rsid w:val="003C3726"/>
    <w:rsid w:val="003D31F3"/>
    <w:rsid w:val="003D5AD5"/>
    <w:rsid w:val="003E78A3"/>
    <w:rsid w:val="004150C5"/>
    <w:rsid w:val="0049147F"/>
    <w:rsid w:val="004D52F3"/>
    <w:rsid w:val="004F1FC8"/>
    <w:rsid w:val="00542875"/>
    <w:rsid w:val="005F5C15"/>
    <w:rsid w:val="005F62A3"/>
    <w:rsid w:val="006679AA"/>
    <w:rsid w:val="006B6F3F"/>
    <w:rsid w:val="006D3799"/>
    <w:rsid w:val="00737433"/>
    <w:rsid w:val="007409E5"/>
    <w:rsid w:val="007749BA"/>
    <w:rsid w:val="00777BE6"/>
    <w:rsid w:val="007A7493"/>
    <w:rsid w:val="008175D6"/>
    <w:rsid w:val="0083467D"/>
    <w:rsid w:val="00845CFF"/>
    <w:rsid w:val="00876ED0"/>
    <w:rsid w:val="0089310A"/>
    <w:rsid w:val="008C5CE4"/>
    <w:rsid w:val="008F7ED4"/>
    <w:rsid w:val="00905050"/>
    <w:rsid w:val="00921419"/>
    <w:rsid w:val="009275A7"/>
    <w:rsid w:val="009634EC"/>
    <w:rsid w:val="00977872"/>
    <w:rsid w:val="00977EE6"/>
    <w:rsid w:val="009813CC"/>
    <w:rsid w:val="009872FB"/>
    <w:rsid w:val="009B7C76"/>
    <w:rsid w:val="00A548D2"/>
    <w:rsid w:val="00A93C13"/>
    <w:rsid w:val="00AC716C"/>
    <w:rsid w:val="00AF2FBD"/>
    <w:rsid w:val="00B21EE9"/>
    <w:rsid w:val="00B376A2"/>
    <w:rsid w:val="00BA5DC2"/>
    <w:rsid w:val="00BA7015"/>
    <w:rsid w:val="00BF498E"/>
    <w:rsid w:val="00C4223F"/>
    <w:rsid w:val="00C67261"/>
    <w:rsid w:val="00C74231"/>
    <w:rsid w:val="00CA24A1"/>
    <w:rsid w:val="00D1741A"/>
    <w:rsid w:val="00D3073A"/>
    <w:rsid w:val="00D30B50"/>
    <w:rsid w:val="00D4575E"/>
    <w:rsid w:val="00D73B63"/>
    <w:rsid w:val="00D87577"/>
    <w:rsid w:val="00D93EA8"/>
    <w:rsid w:val="00DE4774"/>
    <w:rsid w:val="00E0070D"/>
    <w:rsid w:val="00E02B30"/>
    <w:rsid w:val="00E0599E"/>
    <w:rsid w:val="00E14780"/>
    <w:rsid w:val="00EC7C60"/>
    <w:rsid w:val="00F418FE"/>
    <w:rsid w:val="00FC4606"/>
    <w:rsid w:val="00FC518D"/>
    <w:rsid w:val="00FD5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ECA580"/>
  <w15:docId w15:val="{4A3279B8-8B3E-46B6-B628-0A9270426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FF4"/>
    <w:pPr>
      <w:ind w:left="720"/>
      <w:contextualSpacing/>
    </w:pPr>
  </w:style>
  <w:style w:type="character" w:styleId="CommentReference">
    <w:name w:val="annotation reference"/>
    <w:basedOn w:val="DefaultParagraphFont"/>
    <w:uiPriority w:val="99"/>
    <w:semiHidden/>
    <w:unhideWhenUsed/>
    <w:rsid w:val="00D93EA8"/>
    <w:rPr>
      <w:sz w:val="16"/>
      <w:szCs w:val="16"/>
    </w:rPr>
  </w:style>
  <w:style w:type="paragraph" w:styleId="CommentText">
    <w:name w:val="annotation text"/>
    <w:basedOn w:val="Normal"/>
    <w:link w:val="CommentTextChar"/>
    <w:uiPriority w:val="99"/>
    <w:semiHidden/>
    <w:unhideWhenUsed/>
    <w:rsid w:val="00D93EA8"/>
    <w:pPr>
      <w:spacing w:line="240" w:lineRule="auto"/>
    </w:pPr>
    <w:rPr>
      <w:sz w:val="20"/>
      <w:szCs w:val="20"/>
    </w:rPr>
  </w:style>
  <w:style w:type="character" w:customStyle="1" w:styleId="CommentTextChar">
    <w:name w:val="Comment Text Char"/>
    <w:basedOn w:val="DefaultParagraphFont"/>
    <w:link w:val="CommentText"/>
    <w:uiPriority w:val="99"/>
    <w:semiHidden/>
    <w:rsid w:val="00D93EA8"/>
    <w:rPr>
      <w:sz w:val="20"/>
      <w:szCs w:val="20"/>
    </w:rPr>
  </w:style>
  <w:style w:type="paragraph" w:styleId="CommentSubject">
    <w:name w:val="annotation subject"/>
    <w:basedOn w:val="CommentText"/>
    <w:next w:val="CommentText"/>
    <w:link w:val="CommentSubjectChar"/>
    <w:uiPriority w:val="99"/>
    <w:semiHidden/>
    <w:unhideWhenUsed/>
    <w:rsid w:val="00D93EA8"/>
    <w:rPr>
      <w:b/>
      <w:bCs/>
    </w:rPr>
  </w:style>
  <w:style w:type="character" w:customStyle="1" w:styleId="CommentSubjectChar">
    <w:name w:val="Comment Subject Char"/>
    <w:basedOn w:val="CommentTextChar"/>
    <w:link w:val="CommentSubject"/>
    <w:uiPriority w:val="99"/>
    <w:semiHidden/>
    <w:rsid w:val="00D93EA8"/>
    <w:rPr>
      <w:b/>
      <w:bCs/>
      <w:sz w:val="20"/>
      <w:szCs w:val="20"/>
    </w:rPr>
  </w:style>
  <w:style w:type="paragraph" w:styleId="BalloonText">
    <w:name w:val="Balloon Text"/>
    <w:basedOn w:val="Normal"/>
    <w:link w:val="BalloonTextChar"/>
    <w:uiPriority w:val="99"/>
    <w:semiHidden/>
    <w:unhideWhenUsed/>
    <w:rsid w:val="00D93E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EA8"/>
    <w:rPr>
      <w:rFonts w:ascii="Segoe UI" w:hAnsi="Segoe UI" w:cs="Segoe UI"/>
      <w:sz w:val="18"/>
      <w:szCs w:val="18"/>
    </w:rPr>
  </w:style>
  <w:style w:type="character" w:styleId="Hyperlink">
    <w:name w:val="Hyperlink"/>
    <w:basedOn w:val="DefaultParagraphFont"/>
    <w:uiPriority w:val="99"/>
    <w:unhideWhenUsed/>
    <w:rsid w:val="000410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1537</Words>
  <Characters>8766</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Salacup</dc:creator>
  <cp:keywords/>
  <dc:description/>
  <cp:lastModifiedBy>Dennis McGonagle</cp:lastModifiedBy>
  <cp:revision>2</cp:revision>
  <dcterms:created xsi:type="dcterms:W3CDTF">2015-07-15T20:22:00Z</dcterms:created>
  <dcterms:modified xsi:type="dcterms:W3CDTF">2015-07-15T20:22:00Z</dcterms:modified>
</cp:coreProperties>
</file>